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6F6B77" w:rsidRDefault="00D72ED9" w:rsidP="00B42591">
      <w:pPr>
        <w:pStyle w:val="1"/>
        <w:rPr>
          <w:rtl/>
        </w:rPr>
      </w:pPr>
      <w:r w:rsidRPr="006F6B77">
        <w:rPr>
          <w:rtl/>
        </w:rPr>
        <w:t>בבית הדין האזורי לעבודה בירושלים</w:t>
      </w:r>
      <w:r w:rsidRPr="006F6B77">
        <w:rPr>
          <w:rtl/>
        </w:rPr>
        <w:tab/>
        <w:t xml:space="preserve">                                </w:t>
      </w:r>
      <w:r w:rsidRPr="006F6B77">
        <w:rPr>
          <w:rtl/>
        </w:rPr>
        <w:tab/>
        <w:t xml:space="preserve">            </w:t>
      </w:r>
      <w:r w:rsidRPr="006F6B77">
        <w:rPr>
          <w:rtl/>
        </w:rPr>
        <w:tab/>
      </w:r>
      <w:proofErr w:type="spellStart"/>
      <w:r w:rsidRPr="006F6B77">
        <w:rPr>
          <w:rtl/>
        </w:rPr>
        <w:t>סע</w:t>
      </w:r>
      <w:r w:rsidRPr="006F6B77">
        <w:rPr>
          <w:rFonts w:hint="cs"/>
          <w:rtl/>
        </w:rPr>
        <w:t>"ש</w:t>
      </w:r>
      <w:proofErr w:type="spellEnd"/>
      <w:r w:rsidRPr="006F6B77">
        <w:rPr>
          <w:rtl/>
        </w:rPr>
        <w:t xml:space="preserve"> </w:t>
      </w:r>
      <w:r w:rsidRPr="006F6B77">
        <w:rPr>
          <w:rFonts w:hint="cs"/>
          <w:rtl/>
        </w:rPr>
        <w:t>6928-10-1</w:t>
      </w:r>
      <w:r w:rsidRPr="006F6B77">
        <w:rPr>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384A6BEF"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 xml:space="preserve">שמעון </w:t>
      </w:r>
      <w:proofErr w:type="spellStart"/>
      <w:r w:rsidRPr="009B5E2F">
        <w:rPr>
          <w:rFonts w:ascii="David" w:hAnsi="David" w:cs="David" w:hint="cs"/>
          <w:b/>
          <w:bCs/>
          <w:sz w:val="24"/>
          <w:szCs w:val="24"/>
          <w:rtl/>
        </w:rPr>
        <w:t>הכסטר</w:t>
      </w:r>
      <w:proofErr w:type="spellEnd"/>
      <w:r w:rsidRPr="009B5E2F">
        <w:rPr>
          <w:rFonts w:ascii="David" w:hAnsi="David" w:cs="David"/>
          <w:b/>
          <w:bCs/>
          <w:sz w:val="24"/>
          <w:szCs w:val="24"/>
          <w:rtl/>
        </w:rPr>
        <w:t xml:space="preserve">, ת.ז. </w:t>
      </w:r>
      <w:bookmarkStart w:id="0" w:name="_Hlk104462587"/>
      <w:r w:rsidR="00C43F8F">
        <w:rPr>
          <w:rFonts w:ascii="David" w:hAnsi="David" w:cs="David" w:hint="cs"/>
          <w:b/>
          <w:bCs/>
          <w:sz w:val="24"/>
          <w:szCs w:val="24"/>
          <w:rtl/>
        </w:rPr>
        <w:t xml:space="preserve">000388587 </w:t>
      </w:r>
      <w:bookmarkEnd w:id="0"/>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ב"כ עו"ד יעקב </w:t>
      </w:r>
      <w:proofErr w:type="spellStart"/>
      <w:r w:rsidRPr="009B5E2F">
        <w:rPr>
          <w:rFonts w:ascii="David" w:hAnsi="David" w:cs="David"/>
          <w:sz w:val="24"/>
          <w:szCs w:val="24"/>
          <w:rtl/>
        </w:rPr>
        <w:t>חסדאי</w:t>
      </w:r>
      <w:proofErr w:type="spellEnd"/>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7"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1D794C02"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 xml:space="preserve">פרקליטות </w:t>
      </w:r>
      <w:r w:rsidR="00D849F8">
        <w:rPr>
          <w:rFonts w:ascii="David" w:hAnsi="David" w:cs="David" w:hint="cs"/>
          <w:sz w:val="24"/>
          <w:szCs w:val="24"/>
          <w:rtl/>
        </w:rPr>
        <w:t>מחוז ירושלים</w:t>
      </w:r>
    </w:p>
    <w:p w14:paraId="6DA911E5" w14:textId="6B7CE387"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00D849F8">
        <w:rPr>
          <w:rFonts w:ascii="David" w:hAnsi="David" w:cs="David" w:hint="cs"/>
          <w:color w:val="222222"/>
          <w:sz w:val="24"/>
          <w:szCs w:val="24"/>
          <w:rtl/>
        </w:rPr>
        <w:t>073-920000</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00D849F8">
        <w:rPr>
          <w:rFonts w:ascii="David" w:hAnsi="David" w:cs="David"/>
          <w:color w:val="222222"/>
          <w:sz w:val="24"/>
          <w:szCs w:val="24"/>
        </w:rPr>
        <w:t xml:space="preserve"> 02-62468053</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0C9CD2D5"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 xml:space="preserve">תיקון חישוב זכויות </w:t>
      </w:r>
      <w:proofErr w:type="spellStart"/>
      <w:r w:rsidRPr="009B5E2F">
        <w:rPr>
          <w:rFonts w:ascii="David" w:hAnsi="David" w:cs="David" w:hint="cs"/>
          <w:sz w:val="24"/>
          <w:szCs w:val="24"/>
          <w:rtl/>
        </w:rPr>
        <w:t>גימלה</w:t>
      </w:r>
      <w:proofErr w:type="spellEnd"/>
      <w:r w:rsidRPr="009B5E2F">
        <w:rPr>
          <w:rFonts w:ascii="David" w:hAnsi="David" w:cs="David" w:hint="cs"/>
          <w:sz w:val="24"/>
          <w:szCs w:val="24"/>
          <w:rtl/>
        </w:rPr>
        <w:t xml:space="preserve"> לתשלום הפרשים ולתשלום פיצויים.</w:t>
      </w:r>
    </w:p>
    <w:p w14:paraId="55DBE746" w14:textId="019D77F3" w:rsidR="00D72ED9" w:rsidRPr="009B5E2F" w:rsidRDefault="00D72ED9" w:rsidP="00D72ED9">
      <w:pPr>
        <w:pStyle w:val="a3"/>
        <w:spacing w:after="0" w:line="360" w:lineRule="auto"/>
        <w:ind w:left="84"/>
        <w:rPr>
          <w:rFonts w:ascii="David" w:hAnsi="David" w:cs="David"/>
          <w:b/>
          <w:bCs/>
          <w:sz w:val="24"/>
          <w:szCs w:val="24"/>
          <w:rtl/>
        </w:rPr>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D849F8">
        <w:rPr>
          <w:rFonts w:ascii="David" w:hAnsi="David" w:cs="David" w:hint="cs"/>
          <w:b/>
          <w:bCs/>
          <w:sz w:val="24"/>
          <w:szCs w:val="24"/>
          <w:rtl/>
        </w:rPr>
        <w:t>150,000</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58D56279" w:rsidR="00D72ED9" w:rsidRPr="009B5E2F" w:rsidRDefault="00D72ED9" w:rsidP="00D72ED9">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D849F8">
        <w:rPr>
          <w:rFonts w:ascii="David" w:hAnsi="David" w:cs="David" w:hint="cs"/>
          <w:sz w:val="24"/>
          <w:szCs w:val="24"/>
          <w:rtl/>
        </w:rPr>
        <w:t>1,500</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 xml:space="preserve">ע"ע 2514-07-20 </w:t>
      </w:r>
      <w:proofErr w:type="spellStart"/>
      <w:r w:rsidR="00202AA5">
        <w:rPr>
          <w:rFonts w:ascii="David" w:hAnsi="David" w:cs="David" w:hint="cs"/>
          <w:sz w:val="24"/>
          <w:szCs w:val="24"/>
          <w:rtl/>
        </w:rPr>
        <w:t>הכסטר</w:t>
      </w:r>
      <w:proofErr w:type="spellEnd"/>
      <w:r w:rsidR="00202AA5">
        <w:rPr>
          <w:rFonts w:ascii="David" w:hAnsi="David" w:cs="David" w:hint="cs"/>
          <w:sz w:val="24"/>
          <w:szCs w:val="24"/>
          <w:rtl/>
        </w:rPr>
        <w:t xml:space="preserve">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0FF8C050"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 xml:space="preserve">התובע הוא </w:t>
      </w:r>
      <w:proofErr w:type="spellStart"/>
      <w:r w:rsidRPr="009B5E2F">
        <w:rPr>
          <w:rFonts w:ascii="David" w:hAnsi="David" w:cs="David" w:hint="cs"/>
          <w:sz w:val="24"/>
          <w:szCs w:val="24"/>
          <w:rtl/>
        </w:rPr>
        <w:t>גימלאי</w:t>
      </w:r>
      <w:proofErr w:type="spellEnd"/>
      <w:r w:rsidRPr="009B5E2F">
        <w:rPr>
          <w:rFonts w:ascii="David" w:hAnsi="David" w:cs="David" w:hint="cs"/>
          <w:sz w:val="24"/>
          <w:szCs w:val="24"/>
          <w:rtl/>
        </w:rPr>
        <w:t xml:space="preserve"> של שירות המדינה שפרש לאחר </w:t>
      </w:r>
      <w:r w:rsidR="00C47888">
        <w:rPr>
          <w:rFonts w:ascii="David" w:hAnsi="David" w:cs="David" w:hint="cs"/>
          <w:sz w:val="24"/>
          <w:szCs w:val="24"/>
          <w:rtl/>
        </w:rPr>
        <w:t>.</w:t>
      </w:r>
      <w:r w:rsidRPr="009B5E2F">
        <w:rPr>
          <w:rFonts w:ascii="David" w:hAnsi="David" w:cs="David" w:hint="cs"/>
          <w:sz w:val="24"/>
          <w:szCs w:val="24"/>
          <w:rtl/>
        </w:rPr>
        <w:t>42</w:t>
      </w:r>
      <w:ins w:id="1" w:author="שמעון" w:date="2022-05-26T19:02:00Z">
        <w:r w:rsidR="00C47888">
          <w:rPr>
            <w:rFonts w:ascii="David" w:hAnsi="David" w:cs="David" w:hint="cs"/>
            <w:sz w:val="24"/>
            <w:szCs w:val="24"/>
            <w:rtl/>
          </w:rPr>
          <w:t>.66</w:t>
        </w:r>
      </w:ins>
      <w:r w:rsidRPr="009B5E2F">
        <w:rPr>
          <w:rFonts w:ascii="David" w:hAnsi="David" w:cs="David" w:hint="cs"/>
          <w:sz w:val="24"/>
          <w:szCs w:val="24"/>
          <w:rtl/>
        </w:rPr>
        <w:t xml:space="preserve"> שנות שירות בתפקיד חשב בכיר.</w:t>
      </w:r>
    </w:p>
    <w:p w14:paraId="1DD6CDE3" w14:textId="7786186C"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3595233B"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 xml:space="preserve">סעד הצהרתי בדבר הדרך לחישוב </w:t>
      </w:r>
      <w:proofErr w:type="spellStart"/>
      <w:r w:rsidRPr="009B5E2F">
        <w:rPr>
          <w:rFonts w:ascii="David" w:hAnsi="David" w:cs="David" w:hint="cs"/>
          <w:sz w:val="24"/>
          <w:szCs w:val="24"/>
          <w:rtl/>
        </w:rPr>
        <w:t>גימלתו</w:t>
      </w:r>
      <w:proofErr w:type="spellEnd"/>
      <w:r w:rsidRPr="009B5E2F">
        <w:rPr>
          <w:rFonts w:ascii="David" w:hAnsi="David" w:cs="David" w:hint="cs"/>
          <w:sz w:val="24"/>
          <w:szCs w:val="24"/>
          <w:rtl/>
        </w:rPr>
        <w:t xml:space="preserve"> ובדבר חישוב ההפרש המגיע לו.</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7777777" w:rsidR="004F210A" w:rsidRPr="009B5E2F" w:rsidRDefault="004F210A" w:rsidP="004F210A">
      <w:pPr>
        <w:pStyle w:val="a3"/>
        <w:numPr>
          <w:ilvl w:val="0"/>
          <w:numId w:val="5"/>
        </w:numPr>
        <w:spacing w:after="0" w:line="360" w:lineRule="auto"/>
        <w:rPr>
          <w:rFonts w:ascii="David" w:hAnsi="David" w:cs="David"/>
          <w:sz w:val="24"/>
          <w:szCs w:val="24"/>
        </w:rPr>
      </w:pPr>
      <w:r>
        <w:rPr>
          <w:rFonts w:ascii="David" w:hAnsi="David" w:cs="David" w:hint="cs"/>
          <w:sz w:val="24"/>
          <w:szCs w:val="24"/>
          <w:rtl/>
        </w:rPr>
        <w:t>קביעה כי לא חלה התיישנות על תביעה זו.</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63CACC11" w14:textId="1D21468E" w:rsidR="00AD7D3E" w:rsidRDefault="005378D5" w:rsidP="00914B97">
      <w:pPr>
        <w:pStyle w:val="a3"/>
        <w:numPr>
          <w:ilvl w:val="0"/>
          <w:numId w:val="4"/>
        </w:numPr>
        <w:spacing w:after="0" w:line="360" w:lineRule="auto"/>
        <w:jc w:val="both"/>
        <w:rPr>
          <w:rFonts w:ascii="David" w:hAnsi="David" w:cs="David"/>
          <w:sz w:val="24"/>
          <w:szCs w:val="24"/>
        </w:rPr>
      </w:pPr>
      <w:r w:rsidRPr="00914B97">
        <w:rPr>
          <w:rFonts w:ascii="David" w:hAnsi="David" w:cs="David"/>
          <w:sz w:val="24"/>
          <w:szCs w:val="24"/>
          <w:rtl/>
        </w:rPr>
        <w:t xml:space="preserve">התובע הועסק בשירות המדינה </w:t>
      </w:r>
      <w:r w:rsidR="00E84755">
        <w:rPr>
          <w:rFonts w:ascii="David" w:hAnsi="David" w:cs="David" w:hint="cs"/>
          <w:sz w:val="24"/>
          <w:szCs w:val="24"/>
          <w:rtl/>
        </w:rPr>
        <w:t>8 חודשים בשנת 1964 ו</w:t>
      </w:r>
      <w:r w:rsidRPr="00914B97">
        <w:rPr>
          <w:rFonts w:ascii="David" w:hAnsi="David" w:cs="David"/>
          <w:sz w:val="24"/>
          <w:szCs w:val="24"/>
          <w:rtl/>
        </w:rPr>
        <w:t>משנת 1970 עד שנת 1990 כעובד קבוע על פי כתב מינוי. בשנת 1990 שונה מעמדו והוא החל לעבוד על פי חוזה אישי (</w:t>
      </w:r>
      <w:bookmarkStart w:id="2" w:name="_Hlk104464414"/>
      <w:r w:rsidRPr="00914B97">
        <w:rPr>
          <w:rFonts w:ascii="David" w:hAnsi="David" w:cs="David"/>
          <w:sz w:val="24"/>
          <w:szCs w:val="24"/>
          <w:rtl/>
        </w:rPr>
        <w:t>הסכם הבכירים</w:t>
      </w:r>
      <w:bookmarkEnd w:id="2"/>
      <w:r w:rsidR="00F25091">
        <w:rPr>
          <w:rFonts w:ascii="David" w:hAnsi="David" w:cs="David" w:hint="cs"/>
          <w:sz w:val="24"/>
          <w:szCs w:val="24"/>
          <w:rtl/>
        </w:rPr>
        <w:t xml:space="preserve">- </w:t>
      </w:r>
      <w:r w:rsidR="00F25091">
        <w:rPr>
          <w:rFonts w:ascii="David" w:hAnsi="David" w:cs="David" w:hint="cs"/>
          <w:b/>
          <w:bCs/>
          <w:sz w:val="24"/>
          <w:szCs w:val="24"/>
          <w:rtl/>
        </w:rPr>
        <w:t>נספח 1</w:t>
      </w:r>
      <w:r w:rsidRPr="00914B97">
        <w:rPr>
          <w:rFonts w:ascii="David" w:hAnsi="David" w:cs="David"/>
          <w:sz w:val="24"/>
          <w:szCs w:val="24"/>
          <w:rtl/>
        </w:rPr>
        <w:t xml:space="preserve">). על פי חוזה זה המשיך בעבודתו עד תאריך 31.7.2012 </w:t>
      </w:r>
      <w:del w:id="3" w:author="שמעון" w:date="2022-05-26T19:03:00Z">
        <w:r w:rsidRPr="00914B97" w:rsidDel="00C47888">
          <w:rPr>
            <w:rFonts w:ascii="David" w:hAnsi="David" w:cs="David"/>
            <w:sz w:val="24"/>
            <w:szCs w:val="24"/>
            <w:rtl/>
          </w:rPr>
          <w:delText>ואז פרש לגימלאות</w:delText>
        </w:r>
      </w:del>
      <w:ins w:id="4" w:author="שמעון" w:date="2022-05-26T19:03:00Z">
        <w:r w:rsidR="00C47888">
          <w:rPr>
            <w:rFonts w:ascii="David" w:hAnsi="David" w:cs="David" w:hint="cs"/>
            <w:sz w:val="24"/>
            <w:szCs w:val="24"/>
            <w:rtl/>
          </w:rPr>
          <w:t xml:space="preserve"> </w:t>
        </w:r>
      </w:ins>
      <w:r w:rsidRPr="00914B97">
        <w:rPr>
          <w:rFonts w:ascii="David" w:hAnsi="David" w:cs="David"/>
          <w:sz w:val="24"/>
          <w:szCs w:val="24"/>
          <w:rtl/>
        </w:rPr>
        <w:t>.</w:t>
      </w:r>
      <w:r w:rsidR="00D05926">
        <w:rPr>
          <w:rFonts w:ascii="David" w:hAnsi="David" w:cs="David" w:hint="cs"/>
          <w:sz w:val="24"/>
          <w:szCs w:val="24"/>
          <w:rtl/>
        </w:rPr>
        <w:t xml:space="preserve"> כיון שזכות </w:t>
      </w:r>
      <w:proofErr w:type="spellStart"/>
      <w:r w:rsidR="00D05926">
        <w:rPr>
          <w:rFonts w:ascii="David" w:hAnsi="David" w:cs="David" w:hint="cs"/>
          <w:sz w:val="24"/>
          <w:szCs w:val="24"/>
          <w:rtl/>
        </w:rPr>
        <w:t>לגימלה</w:t>
      </w:r>
      <w:proofErr w:type="spellEnd"/>
      <w:r w:rsidR="00D05926">
        <w:rPr>
          <w:rFonts w:ascii="David" w:hAnsi="David" w:cs="David" w:hint="cs"/>
          <w:sz w:val="24"/>
          <w:szCs w:val="24"/>
          <w:rtl/>
        </w:rPr>
        <w:t xml:space="preserve"> מוגבלת ל-35 שנות עבודה,</w:t>
      </w:r>
      <w:r w:rsidR="00F25091">
        <w:rPr>
          <w:rFonts w:ascii="David" w:hAnsi="David" w:cs="David" w:hint="cs"/>
          <w:sz w:val="24"/>
          <w:szCs w:val="24"/>
          <w:rtl/>
        </w:rPr>
        <w:t xml:space="preserve"> בשנת </w:t>
      </w:r>
      <w:r w:rsidR="00D05926">
        <w:rPr>
          <w:rFonts w:ascii="David" w:hAnsi="David" w:cs="David" w:hint="cs"/>
          <w:sz w:val="24"/>
          <w:szCs w:val="24"/>
          <w:rtl/>
        </w:rPr>
        <w:t xml:space="preserve">2012 </w:t>
      </w:r>
      <w:r w:rsidR="00F25091">
        <w:rPr>
          <w:rFonts w:ascii="David" w:hAnsi="David" w:cs="David" w:hint="cs"/>
          <w:sz w:val="24"/>
          <w:szCs w:val="24"/>
          <w:rtl/>
        </w:rPr>
        <w:t xml:space="preserve">קיבל פיצויים עבור </w:t>
      </w:r>
      <w:r w:rsidR="00D05926">
        <w:rPr>
          <w:rFonts w:ascii="David" w:hAnsi="David" w:cs="David" w:hint="cs"/>
          <w:sz w:val="24"/>
          <w:szCs w:val="24"/>
          <w:rtl/>
        </w:rPr>
        <w:t xml:space="preserve">7.66 </w:t>
      </w:r>
      <w:r w:rsidR="00F25091">
        <w:rPr>
          <w:rFonts w:ascii="David" w:hAnsi="David" w:cs="David" w:hint="cs"/>
          <w:sz w:val="24"/>
          <w:szCs w:val="24"/>
          <w:rtl/>
        </w:rPr>
        <w:t xml:space="preserve">שנות עבודה </w:t>
      </w:r>
      <w:r w:rsidR="00D05926">
        <w:rPr>
          <w:rFonts w:ascii="David" w:hAnsi="David" w:cs="David" w:hint="cs"/>
          <w:sz w:val="24"/>
          <w:szCs w:val="24"/>
          <w:rtl/>
        </w:rPr>
        <w:t xml:space="preserve">עודפות </w:t>
      </w:r>
      <w:r w:rsidR="00F25091">
        <w:rPr>
          <w:rFonts w:ascii="David" w:hAnsi="David" w:cs="David" w:hint="cs"/>
          <w:sz w:val="24"/>
          <w:szCs w:val="24"/>
          <w:rtl/>
        </w:rPr>
        <w:t xml:space="preserve">לפי הסכם הבכירים באופן שנותרו לו זכויות </w:t>
      </w:r>
      <w:proofErr w:type="spellStart"/>
      <w:r w:rsidR="00F25091">
        <w:rPr>
          <w:rFonts w:ascii="David" w:hAnsi="David" w:cs="David" w:hint="cs"/>
          <w:sz w:val="24"/>
          <w:szCs w:val="24"/>
          <w:rtl/>
        </w:rPr>
        <w:t>גימלה</w:t>
      </w:r>
      <w:proofErr w:type="spellEnd"/>
      <w:r w:rsidR="00F25091">
        <w:rPr>
          <w:rFonts w:ascii="David" w:hAnsi="David" w:cs="David" w:hint="cs"/>
          <w:sz w:val="24"/>
          <w:szCs w:val="24"/>
          <w:rtl/>
        </w:rPr>
        <w:t xml:space="preserve"> </w:t>
      </w:r>
      <w:r w:rsidR="00D05926">
        <w:rPr>
          <w:rFonts w:ascii="David" w:hAnsi="David" w:cs="David" w:hint="cs"/>
          <w:sz w:val="24"/>
          <w:szCs w:val="24"/>
          <w:rtl/>
        </w:rPr>
        <w:t xml:space="preserve">עבור 35 שנות עבודה על פי חישוב של 2% </w:t>
      </w:r>
      <w:r w:rsidR="00D05926">
        <w:rPr>
          <w:rFonts w:ascii="David" w:hAnsi="David" w:cs="David" w:hint="cs"/>
          <w:sz w:val="24"/>
          <w:szCs w:val="24"/>
          <w:rtl/>
        </w:rPr>
        <w:lastRenderedPageBreak/>
        <w:t xml:space="preserve">לכל שנה. השאלה כמה מתוך </w:t>
      </w:r>
      <w:r w:rsidR="00012508">
        <w:rPr>
          <w:rFonts w:ascii="David" w:hAnsi="David" w:cs="David" w:hint="cs"/>
          <w:sz w:val="24"/>
          <w:szCs w:val="24"/>
          <w:rtl/>
        </w:rPr>
        <w:t xml:space="preserve"> </w:t>
      </w:r>
      <w:ins w:id="5" w:author="שמעון" w:date="2022-05-27T15:00:00Z">
        <w:r w:rsidR="00012508">
          <w:rPr>
            <w:rFonts w:ascii="David" w:hAnsi="David" w:cs="David" w:hint="cs"/>
            <w:sz w:val="24"/>
            <w:szCs w:val="24"/>
            <w:rtl/>
          </w:rPr>
          <w:t xml:space="preserve">35 </w:t>
        </w:r>
      </w:ins>
      <w:r w:rsidR="00D05926">
        <w:rPr>
          <w:rFonts w:ascii="David" w:hAnsi="David" w:cs="David" w:hint="cs"/>
          <w:sz w:val="24"/>
          <w:szCs w:val="24"/>
          <w:rtl/>
        </w:rPr>
        <w:t xml:space="preserve">שנים אלה תחושבנה כשנים </w:t>
      </w:r>
      <w:ins w:id="6" w:author="שמעון" w:date="2022-05-26T23:18:00Z">
        <w:r w:rsidR="006C7DA4">
          <w:rPr>
            <w:rFonts w:ascii="David" w:hAnsi="David" w:cs="David" w:hint="cs"/>
            <w:sz w:val="24"/>
            <w:szCs w:val="24"/>
            <w:rtl/>
          </w:rPr>
          <w:t xml:space="preserve">המזכים </w:t>
        </w:r>
        <w:proofErr w:type="spellStart"/>
        <w:r w:rsidR="006C7DA4">
          <w:rPr>
            <w:rFonts w:ascii="David" w:hAnsi="David" w:cs="David" w:hint="cs"/>
            <w:sz w:val="24"/>
            <w:szCs w:val="24"/>
            <w:rtl/>
          </w:rPr>
          <w:t>לגימלה</w:t>
        </w:r>
        <w:proofErr w:type="spellEnd"/>
        <w:r w:rsidR="006C7DA4">
          <w:rPr>
            <w:rFonts w:ascii="David" w:hAnsi="David" w:cs="David" w:hint="cs"/>
            <w:sz w:val="24"/>
            <w:szCs w:val="24"/>
            <w:rtl/>
          </w:rPr>
          <w:t xml:space="preserve"> </w:t>
        </w:r>
      </w:ins>
      <w:r w:rsidR="00D05926">
        <w:rPr>
          <w:rFonts w:ascii="David" w:hAnsi="David" w:cs="David" w:hint="cs"/>
          <w:sz w:val="24"/>
          <w:szCs w:val="24"/>
          <w:rtl/>
        </w:rPr>
        <w:t>על פי כתב מינוי וכמה על פי הסכם הבכירים היא אחת משאלות המחלוקת בתיק זה</w:t>
      </w:r>
      <w:r w:rsidR="00F25091">
        <w:rPr>
          <w:rFonts w:ascii="David" w:hAnsi="David" w:cs="David" w:hint="cs"/>
          <w:sz w:val="24"/>
          <w:szCs w:val="24"/>
          <w:rtl/>
        </w:rPr>
        <w:t>.</w:t>
      </w:r>
    </w:p>
    <w:p w14:paraId="1B79DCCA" w14:textId="24F181C3" w:rsidR="00F25091" w:rsidRDefault="00F25091" w:rsidP="00F25091">
      <w:pPr>
        <w:pStyle w:val="a3"/>
        <w:numPr>
          <w:ilvl w:val="0"/>
          <w:numId w:val="4"/>
        </w:numPr>
        <w:spacing w:after="0" w:line="360" w:lineRule="auto"/>
        <w:jc w:val="both"/>
        <w:rPr>
          <w:rFonts w:ascii="David" w:hAnsi="David" w:cs="David"/>
          <w:sz w:val="24"/>
          <w:szCs w:val="24"/>
          <w:rtl/>
        </w:rPr>
      </w:pPr>
      <w:r>
        <w:rPr>
          <w:rFonts w:ascii="David" w:hAnsi="David" w:cs="David" w:hint="cs"/>
          <w:sz w:val="24"/>
          <w:szCs w:val="24"/>
          <w:rtl/>
        </w:rPr>
        <w:t xml:space="preserve">במשך כחצי שנה לא קיבל התובע כל </w:t>
      </w:r>
      <w:proofErr w:type="spellStart"/>
      <w:r>
        <w:rPr>
          <w:rFonts w:ascii="David" w:hAnsi="David" w:cs="David" w:hint="cs"/>
          <w:sz w:val="24"/>
          <w:szCs w:val="24"/>
          <w:rtl/>
        </w:rPr>
        <w:t>גימלה</w:t>
      </w:r>
      <w:proofErr w:type="spellEnd"/>
      <w:r>
        <w:rPr>
          <w:rFonts w:ascii="David" w:hAnsi="David" w:cs="David" w:hint="cs"/>
          <w:sz w:val="24"/>
          <w:szCs w:val="24"/>
          <w:rtl/>
        </w:rPr>
        <w:t xml:space="preserve"> ולאחר שפנה בכתב ובע"פ אל </w:t>
      </w:r>
      <w:del w:id="7" w:author="שמעון" w:date="2022-05-26T23:19:00Z">
        <w:r w:rsidDel="006C7DA4">
          <w:rPr>
            <w:rFonts w:ascii="David" w:hAnsi="David" w:cs="David" w:hint="cs"/>
            <w:sz w:val="24"/>
            <w:szCs w:val="24"/>
            <w:rtl/>
          </w:rPr>
          <w:delText>נש"מ</w:delText>
        </w:r>
      </w:del>
      <w:ins w:id="8" w:author="שמעון" w:date="2022-05-26T23:19:00Z">
        <w:r w:rsidR="006C7DA4">
          <w:rPr>
            <w:rFonts w:ascii="David" w:hAnsi="David" w:cs="David" w:hint="cs"/>
            <w:sz w:val="24"/>
            <w:szCs w:val="24"/>
            <w:rtl/>
          </w:rPr>
          <w:t>משרד האוצר</w:t>
        </w:r>
      </w:ins>
      <w:r>
        <w:rPr>
          <w:rFonts w:ascii="David" w:hAnsi="David" w:cs="David" w:hint="cs"/>
          <w:sz w:val="24"/>
          <w:szCs w:val="24"/>
          <w:rtl/>
        </w:rPr>
        <w:t xml:space="preserve"> ואל הממונה על הגמלאות</w:t>
      </w:r>
      <w:ins w:id="9" w:author="שמעון" w:date="2022-05-27T15:00:00Z">
        <w:r w:rsidR="00012508">
          <w:rPr>
            <w:rFonts w:ascii="David" w:hAnsi="David" w:cs="David" w:hint="cs"/>
            <w:sz w:val="24"/>
            <w:szCs w:val="24"/>
            <w:rtl/>
          </w:rPr>
          <w:t>,</w:t>
        </w:r>
      </w:ins>
      <w:r>
        <w:rPr>
          <w:rFonts w:ascii="David" w:hAnsi="David" w:cs="David" w:hint="cs"/>
          <w:sz w:val="24"/>
          <w:szCs w:val="24"/>
          <w:rtl/>
        </w:rPr>
        <w:t xml:space="preserve"> ק</w:t>
      </w:r>
      <w:r w:rsidR="00E46E88">
        <w:rPr>
          <w:rFonts w:ascii="David" w:hAnsi="David" w:cs="David" w:hint="cs"/>
          <w:sz w:val="24"/>
          <w:szCs w:val="24"/>
          <w:rtl/>
        </w:rPr>
        <w:t>י</w:t>
      </w:r>
      <w:r>
        <w:rPr>
          <w:rFonts w:ascii="David" w:hAnsi="David" w:cs="David" w:hint="cs"/>
          <w:sz w:val="24"/>
          <w:szCs w:val="24"/>
          <w:rtl/>
        </w:rPr>
        <w:t xml:space="preserve">בל </w:t>
      </w:r>
      <w:proofErr w:type="spellStart"/>
      <w:r>
        <w:rPr>
          <w:rFonts w:ascii="David" w:hAnsi="David" w:cs="David" w:hint="cs"/>
          <w:sz w:val="24"/>
          <w:szCs w:val="24"/>
          <w:rtl/>
        </w:rPr>
        <w:t>גימלה</w:t>
      </w:r>
      <w:proofErr w:type="spellEnd"/>
      <w:r>
        <w:rPr>
          <w:rFonts w:ascii="David" w:hAnsi="David" w:cs="David" w:hint="cs"/>
          <w:sz w:val="24"/>
          <w:szCs w:val="24"/>
          <w:rtl/>
        </w:rPr>
        <w:t xml:space="preserve"> </w:t>
      </w:r>
      <w:r w:rsidR="006C7DA4">
        <w:rPr>
          <w:rFonts w:ascii="David" w:hAnsi="David" w:cs="David" w:hint="cs"/>
          <w:sz w:val="24"/>
          <w:szCs w:val="24"/>
          <w:rtl/>
        </w:rPr>
        <w:t>החל מ</w:t>
      </w:r>
      <w:r>
        <w:rPr>
          <w:rFonts w:ascii="David" w:hAnsi="David" w:cs="David" w:hint="cs"/>
          <w:sz w:val="24"/>
          <w:szCs w:val="24"/>
          <w:rtl/>
        </w:rPr>
        <w:t xml:space="preserve">חודש </w:t>
      </w:r>
      <w:r w:rsidR="00EA16BC">
        <w:rPr>
          <w:rFonts w:ascii="David" w:hAnsi="David" w:cs="David" w:hint="cs"/>
          <w:sz w:val="24"/>
          <w:szCs w:val="24"/>
          <w:rtl/>
        </w:rPr>
        <w:t>ינואר 2013, רטרואקטיבית מחודש אוגוסט 2012.</w:t>
      </w:r>
    </w:p>
    <w:p w14:paraId="6B260D45" w14:textId="4E9ED017" w:rsidR="00036485" w:rsidRDefault="00036485" w:rsidP="002443EF">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w:t>
      </w:r>
      <w:ins w:id="10" w:author="שמעון" w:date="2022-05-26T19:05:00Z">
        <w:r w:rsidR="00C47888">
          <w:rPr>
            <w:rFonts w:ascii="David" w:hAnsi="David" w:cs="David" w:hint="cs"/>
            <w:sz w:val="24"/>
            <w:szCs w:val="24"/>
            <w:rtl/>
          </w:rPr>
          <w:t xml:space="preserve">מחצית </w:t>
        </w:r>
        <w:proofErr w:type="spellStart"/>
        <w:r w:rsidR="00C47888">
          <w:rPr>
            <w:rFonts w:ascii="David" w:hAnsi="David" w:cs="David" w:hint="cs"/>
            <w:sz w:val="24"/>
            <w:szCs w:val="24"/>
            <w:rtl/>
          </w:rPr>
          <w:t>השניה</w:t>
        </w:r>
        <w:proofErr w:type="spellEnd"/>
        <w:r w:rsidR="00C47888">
          <w:rPr>
            <w:rFonts w:ascii="David" w:hAnsi="David" w:cs="David" w:hint="cs"/>
            <w:sz w:val="24"/>
            <w:szCs w:val="24"/>
            <w:rtl/>
          </w:rPr>
          <w:t xml:space="preserve"> של חודש</w:t>
        </w:r>
      </w:ins>
      <w:del w:id="11" w:author="שמעון" w:date="2022-05-26T19:05:00Z">
        <w:r w:rsidR="00842FF7" w:rsidDel="00C47888">
          <w:rPr>
            <w:rFonts w:ascii="David" w:hAnsi="David" w:cs="David" w:hint="cs"/>
            <w:sz w:val="24"/>
            <w:szCs w:val="24"/>
            <w:rtl/>
          </w:rPr>
          <w:delText>תא</w:delText>
        </w:r>
      </w:del>
      <w:del w:id="12" w:author="שמעון" w:date="2022-05-26T19:06:00Z">
        <w:r w:rsidR="00842FF7" w:rsidDel="00C47888">
          <w:rPr>
            <w:rFonts w:ascii="David" w:hAnsi="David" w:cs="David" w:hint="cs"/>
            <w:sz w:val="24"/>
            <w:szCs w:val="24"/>
            <w:rtl/>
          </w:rPr>
          <w:delText>ריך 10</w:delText>
        </w:r>
      </w:del>
      <w:r>
        <w:rPr>
          <w:rFonts w:ascii="David" w:hAnsi="David" w:cs="David" w:hint="cs"/>
          <w:sz w:val="24"/>
          <w:szCs w:val="24"/>
          <w:rtl/>
        </w:rPr>
        <w:t xml:space="preserve"> דצמבר 2012 קיבל התובע הודעה </w:t>
      </w:r>
      <w:proofErr w:type="spellStart"/>
      <w:r>
        <w:rPr>
          <w:rFonts w:ascii="David" w:hAnsi="David" w:cs="David" w:hint="cs"/>
          <w:sz w:val="24"/>
          <w:szCs w:val="24"/>
          <w:rtl/>
        </w:rPr>
        <w:t>מנש"מ</w:t>
      </w:r>
      <w:proofErr w:type="spellEnd"/>
      <w:r>
        <w:rPr>
          <w:rFonts w:ascii="David" w:hAnsi="David" w:cs="David" w:hint="cs"/>
          <w:sz w:val="24"/>
          <w:szCs w:val="24"/>
          <w:rtl/>
        </w:rPr>
        <w:t xml:space="preserve"> על הפסקת עבודתו</w:t>
      </w:r>
      <w:ins w:id="13" w:author="שמעון" w:date="2022-05-26T19:06:00Z">
        <w:r w:rsidR="00C47888">
          <w:rPr>
            <w:rFonts w:ascii="David" w:hAnsi="David" w:cs="David" w:hint="cs"/>
            <w:sz w:val="24"/>
            <w:szCs w:val="24"/>
            <w:rtl/>
          </w:rPr>
          <w:t xml:space="preserve">, </w:t>
        </w:r>
      </w:ins>
      <w:r>
        <w:rPr>
          <w:rFonts w:ascii="David" w:hAnsi="David" w:cs="David" w:hint="cs"/>
          <w:sz w:val="24"/>
          <w:szCs w:val="24"/>
          <w:rtl/>
        </w:rPr>
        <w:t xml:space="preserve"> ובעקבות זאת אישור </w:t>
      </w:r>
      <w:ins w:id="14" w:author="שמעון" w:date="2022-05-26T19:06:00Z">
        <w:r w:rsidR="005A3B35">
          <w:rPr>
            <w:rFonts w:ascii="David" w:hAnsi="David" w:cs="David" w:hint="cs"/>
            <w:sz w:val="24"/>
            <w:szCs w:val="24"/>
            <w:rtl/>
          </w:rPr>
          <w:t xml:space="preserve">מיום 10.12.2012 </w:t>
        </w:r>
      </w:ins>
      <w:r>
        <w:rPr>
          <w:rFonts w:ascii="David" w:hAnsi="David" w:cs="David" w:hint="cs"/>
          <w:sz w:val="24"/>
          <w:szCs w:val="24"/>
          <w:rtl/>
        </w:rPr>
        <w:t xml:space="preserve">על גובה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מהגב' חנה שוורץ, הממונה על הגמלאות</w:t>
      </w:r>
      <w:r w:rsidR="00E84755">
        <w:rPr>
          <w:rFonts w:ascii="David" w:hAnsi="David" w:cs="David" w:hint="cs"/>
          <w:sz w:val="24"/>
          <w:szCs w:val="24"/>
          <w:rtl/>
        </w:rPr>
        <w:t xml:space="preserve"> (</w:t>
      </w:r>
      <w:r w:rsidR="00E84755">
        <w:rPr>
          <w:rFonts w:ascii="David" w:hAnsi="David" w:cs="David" w:hint="cs"/>
          <w:b/>
          <w:bCs/>
          <w:sz w:val="24"/>
          <w:szCs w:val="24"/>
          <w:rtl/>
        </w:rPr>
        <w:t>נספח 2</w:t>
      </w:r>
      <w:r w:rsidR="00E84755">
        <w:rPr>
          <w:rFonts w:ascii="David" w:hAnsi="David" w:cs="David" w:hint="cs"/>
          <w:sz w:val="24"/>
          <w:szCs w:val="24"/>
          <w:rtl/>
        </w:rPr>
        <w:t>)</w:t>
      </w:r>
      <w:r>
        <w:rPr>
          <w:rFonts w:ascii="David" w:hAnsi="David" w:cs="David" w:hint="cs"/>
          <w:sz w:val="24"/>
          <w:szCs w:val="24"/>
          <w:rtl/>
        </w:rPr>
        <w:t>.</w:t>
      </w:r>
    </w:p>
    <w:p w14:paraId="0CB2EE7D" w14:textId="24A954FB" w:rsidR="00012508" w:rsidRDefault="00036485" w:rsidP="00036485">
      <w:pPr>
        <w:pStyle w:val="a3"/>
        <w:spacing w:after="0" w:line="360" w:lineRule="auto"/>
        <w:ind w:left="444"/>
        <w:jc w:val="both"/>
        <w:rPr>
          <w:ins w:id="15" w:author="שמעון" w:date="2022-05-27T15:02:00Z"/>
          <w:rFonts w:ascii="David" w:hAnsi="David" w:cs="David"/>
          <w:sz w:val="24"/>
          <w:szCs w:val="24"/>
          <w:rtl/>
        </w:rPr>
      </w:pPr>
      <w:r>
        <w:rPr>
          <w:rFonts w:ascii="David" w:hAnsi="David" w:cs="David" w:hint="cs"/>
          <w:sz w:val="24"/>
          <w:szCs w:val="24"/>
          <w:rtl/>
        </w:rPr>
        <w:t>הגב' שוורץ ציינה במכתבה כי "</w:t>
      </w:r>
      <w:r>
        <w:rPr>
          <w:rFonts w:ascii="David" w:hAnsi="David" w:cs="David" w:hint="cs"/>
          <w:b/>
          <w:bCs/>
          <w:sz w:val="24"/>
          <w:szCs w:val="24"/>
          <w:rtl/>
        </w:rPr>
        <w:t xml:space="preserve">אושרה </w:t>
      </w:r>
      <w:proofErr w:type="spellStart"/>
      <w:r>
        <w:rPr>
          <w:rFonts w:ascii="David" w:hAnsi="David" w:cs="David" w:hint="cs"/>
          <w:b/>
          <w:bCs/>
          <w:sz w:val="24"/>
          <w:szCs w:val="24"/>
          <w:rtl/>
        </w:rPr>
        <w:t>גימלה</w:t>
      </w:r>
      <w:proofErr w:type="spellEnd"/>
      <w:r>
        <w:rPr>
          <w:rFonts w:ascii="David" w:hAnsi="David" w:cs="David" w:hint="cs"/>
          <w:b/>
          <w:bCs/>
          <w:sz w:val="24"/>
          <w:szCs w:val="24"/>
          <w:rtl/>
        </w:rPr>
        <w:t xml:space="preserve"> בשיעור של 70% מחוזה בכירים בהתאם לאישור </w:t>
      </w:r>
      <w:proofErr w:type="spellStart"/>
      <w:r>
        <w:rPr>
          <w:rFonts w:ascii="David" w:hAnsi="David" w:cs="David" w:hint="cs"/>
          <w:b/>
          <w:bCs/>
          <w:sz w:val="24"/>
          <w:szCs w:val="24"/>
          <w:rtl/>
        </w:rPr>
        <w:t>נש"מ</w:t>
      </w:r>
      <w:proofErr w:type="spellEnd"/>
      <w:r>
        <w:rPr>
          <w:rFonts w:ascii="David" w:hAnsi="David" w:cs="David" w:hint="cs"/>
          <w:b/>
          <w:bCs/>
          <w:sz w:val="24"/>
          <w:szCs w:val="24"/>
          <w:rtl/>
        </w:rPr>
        <w:t xml:space="preserve"> מ-21.8.2012"</w:t>
      </w:r>
      <w:r w:rsidR="008E6DCD">
        <w:rPr>
          <w:rFonts w:ascii="David" w:hAnsi="David" w:cs="David" w:hint="cs"/>
          <w:sz w:val="24"/>
          <w:szCs w:val="24"/>
          <w:rtl/>
        </w:rPr>
        <w:t xml:space="preserve"> אך </w:t>
      </w:r>
      <w:r>
        <w:rPr>
          <w:rFonts w:ascii="David" w:hAnsi="David" w:cs="David" w:hint="cs"/>
          <w:sz w:val="24"/>
          <w:szCs w:val="24"/>
          <w:rtl/>
        </w:rPr>
        <w:t xml:space="preserve">תלוש </w:t>
      </w:r>
      <w:proofErr w:type="spellStart"/>
      <w:r w:rsidR="00E84755">
        <w:rPr>
          <w:rFonts w:ascii="David" w:hAnsi="David" w:cs="David" w:hint="cs"/>
          <w:sz w:val="24"/>
          <w:szCs w:val="24"/>
          <w:rtl/>
        </w:rPr>
        <w:t>הגימלה</w:t>
      </w:r>
      <w:proofErr w:type="spellEnd"/>
      <w:r w:rsidR="00E84755">
        <w:rPr>
          <w:rFonts w:ascii="David" w:hAnsi="David" w:cs="David" w:hint="cs"/>
          <w:sz w:val="24"/>
          <w:szCs w:val="24"/>
          <w:rtl/>
        </w:rPr>
        <w:t xml:space="preserve"> </w:t>
      </w:r>
      <w:ins w:id="16" w:author="שמעון" w:date="2022-05-26T19:07:00Z">
        <w:r w:rsidR="005A3B35">
          <w:rPr>
            <w:rFonts w:ascii="David" w:hAnsi="David" w:cs="David" w:hint="cs"/>
            <w:sz w:val="24"/>
            <w:szCs w:val="24"/>
            <w:rtl/>
          </w:rPr>
          <w:t>הראשון</w:t>
        </w:r>
      </w:ins>
      <w:ins w:id="17" w:author="שמעון" w:date="2022-05-26T19:08:00Z">
        <w:r w:rsidR="005A3B35">
          <w:rPr>
            <w:rFonts w:ascii="David" w:hAnsi="David" w:cs="David" w:hint="cs"/>
            <w:sz w:val="24"/>
            <w:szCs w:val="24"/>
            <w:rtl/>
          </w:rPr>
          <w:t xml:space="preserve"> שקיבל התובע</w:t>
        </w:r>
      </w:ins>
      <w:r w:rsidR="008E6DCD">
        <w:rPr>
          <w:rFonts w:ascii="David" w:hAnsi="David" w:cs="David" w:hint="cs"/>
          <w:sz w:val="24"/>
          <w:szCs w:val="24"/>
          <w:rtl/>
        </w:rPr>
        <w:t xml:space="preserve">, </w:t>
      </w:r>
      <w:ins w:id="18" w:author="שמעון" w:date="2022-05-26T23:23:00Z">
        <w:r w:rsidR="008E6DCD">
          <w:rPr>
            <w:rFonts w:ascii="David" w:hAnsi="David" w:cs="David" w:hint="cs"/>
            <w:sz w:val="24"/>
            <w:szCs w:val="24"/>
            <w:rtl/>
          </w:rPr>
          <w:t>בתחילת ינואר 2013</w:t>
        </w:r>
      </w:ins>
      <w:r w:rsidR="00540259">
        <w:rPr>
          <w:rFonts w:ascii="David" w:hAnsi="David" w:cs="David" w:hint="cs"/>
          <w:sz w:val="24"/>
          <w:szCs w:val="24"/>
          <w:rtl/>
        </w:rPr>
        <w:t xml:space="preserve">, </w:t>
      </w:r>
      <w:r>
        <w:rPr>
          <w:rFonts w:ascii="David" w:hAnsi="David" w:cs="David" w:hint="cs"/>
          <w:sz w:val="24"/>
          <w:szCs w:val="24"/>
          <w:rtl/>
        </w:rPr>
        <w:t xml:space="preserve">לא תאם </w:t>
      </w:r>
      <w:r w:rsidR="00540259">
        <w:rPr>
          <w:rFonts w:ascii="David" w:hAnsi="David" w:cs="David" w:hint="cs"/>
          <w:sz w:val="24"/>
          <w:szCs w:val="24"/>
          <w:rtl/>
        </w:rPr>
        <w:t>ל</w:t>
      </w:r>
      <w:r>
        <w:rPr>
          <w:rFonts w:ascii="David" w:hAnsi="David" w:cs="David" w:hint="cs"/>
          <w:sz w:val="24"/>
          <w:szCs w:val="24"/>
          <w:rtl/>
        </w:rPr>
        <w:t>אמור במכתבה</w:t>
      </w:r>
      <w:r w:rsidR="00540259">
        <w:rPr>
          <w:rFonts w:ascii="David" w:hAnsi="David" w:cs="David" w:hint="cs"/>
          <w:sz w:val="24"/>
          <w:szCs w:val="24"/>
          <w:rtl/>
        </w:rPr>
        <w:t xml:space="preserve">. </w:t>
      </w:r>
      <w:r>
        <w:rPr>
          <w:rFonts w:ascii="David" w:hAnsi="David" w:cs="David" w:hint="cs"/>
          <w:sz w:val="24"/>
          <w:szCs w:val="24"/>
          <w:rtl/>
        </w:rPr>
        <w:t xml:space="preserve">התובע </w:t>
      </w:r>
      <w:r w:rsidR="00540259">
        <w:rPr>
          <w:rFonts w:ascii="David" w:hAnsi="David" w:cs="David" w:hint="cs"/>
          <w:sz w:val="24"/>
          <w:szCs w:val="24"/>
          <w:rtl/>
        </w:rPr>
        <w:t xml:space="preserve">פנה </w:t>
      </w:r>
      <w:r w:rsidR="008E6DCD">
        <w:rPr>
          <w:rFonts w:ascii="David" w:hAnsi="David" w:cs="David" w:hint="cs"/>
          <w:sz w:val="24"/>
          <w:szCs w:val="24"/>
          <w:rtl/>
        </w:rPr>
        <w:t xml:space="preserve">מיד </w:t>
      </w:r>
      <w:r>
        <w:rPr>
          <w:rFonts w:ascii="David" w:hAnsi="David" w:cs="David" w:hint="cs"/>
          <w:sz w:val="24"/>
          <w:szCs w:val="24"/>
          <w:rtl/>
        </w:rPr>
        <w:t xml:space="preserve">לגב' שוורץ וביקש הסברים. בשיחתם הציגה הגב' שוורץ בפני התובע את מכתבו של </w:t>
      </w:r>
      <w:ins w:id="19" w:author="שמעון" w:date="2022-05-27T15:04:00Z">
        <w:r w:rsidR="00012508">
          <w:rPr>
            <w:rFonts w:ascii="David" w:hAnsi="David" w:cs="David" w:hint="cs"/>
            <w:sz w:val="24"/>
            <w:szCs w:val="24"/>
            <w:rtl/>
          </w:rPr>
          <w:t xml:space="preserve">סגן נציב שרות המדינה </w:t>
        </w:r>
      </w:ins>
      <w:r>
        <w:rPr>
          <w:rFonts w:ascii="David" w:hAnsi="David" w:cs="David" w:hint="cs"/>
          <w:sz w:val="24"/>
          <w:szCs w:val="24"/>
          <w:rtl/>
        </w:rPr>
        <w:t xml:space="preserve">מר אהרונוב </w:t>
      </w:r>
      <w:del w:id="20" w:author="שמעון" w:date="2022-05-27T15:04:00Z">
        <w:r w:rsidDel="00E4461E">
          <w:rPr>
            <w:rFonts w:ascii="David" w:hAnsi="David" w:cs="David" w:hint="cs"/>
            <w:sz w:val="24"/>
            <w:szCs w:val="24"/>
            <w:rtl/>
          </w:rPr>
          <w:delText xml:space="preserve">מנש"מ </w:delText>
        </w:r>
      </w:del>
      <w:r>
        <w:rPr>
          <w:rFonts w:ascii="David" w:hAnsi="David" w:cs="David" w:hint="cs"/>
          <w:sz w:val="24"/>
          <w:szCs w:val="24"/>
          <w:rtl/>
        </w:rPr>
        <w:t xml:space="preserve">אליה, </w:t>
      </w:r>
      <w:del w:id="21" w:author="שמעון" w:date="2022-05-27T15:01:00Z">
        <w:r w:rsidDel="00012508">
          <w:rPr>
            <w:rFonts w:ascii="David" w:hAnsi="David" w:cs="David" w:hint="cs"/>
            <w:sz w:val="24"/>
            <w:szCs w:val="24"/>
            <w:rtl/>
          </w:rPr>
          <w:delText xml:space="preserve">מתאריך </w:delText>
        </w:r>
      </w:del>
      <w:ins w:id="22" w:author="שמעון" w:date="2022-05-27T15:01:00Z">
        <w:r w:rsidR="00012508">
          <w:rPr>
            <w:rFonts w:ascii="David" w:hAnsi="David" w:cs="David" w:hint="cs"/>
            <w:sz w:val="24"/>
            <w:szCs w:val="24"/>
            <w:rtl/>
          </w:rPr>
          <w:t xml:space="preserve">הנושא את התאריך </w:t>
        </w:r>
      </w:ins>
      <w:r>
        <w:rPr>
          <w:rFonts w:ascii="David" w:hAnsi="David" w:cs="David" w:hint="cs"/>
          <w:sz w:val="24"/>
          <w:szCs w:val="24"/>
          <w:rtl/>
        </w:rPr>
        <w:t>21.8.2012</w:t>
      </w:r>
      <w:ins w:id="23" w:author="שמעון" w:date="2022-05-27T15:01:00Z">
        <w:r w:rsidR="00012508">
          <w:rPr>
            <w:rFonts w:ascii="David" w:hAnsi="David" w:cs="David" w:hint="cs"/>
            <w:sz w:val="24"/>
            <w:szCs w:val="24"/>
            <w:rtl/>
          </w:rPr>
          <w:t xml:space="preserve"> (להלן: מכתב ההנחיות)</w:t>
        </w:r>
      </w:ins>
      <w:del w:id="24" w:author="שמעון" w:date="2022-05-27T15:01:00Z">
        <w:r w:rsidDel="00012508">
          <w:rPr>
            <w:rFonts w:ascii="David" w:hAnsi="David" w:cs="David" w:hint="cs"/>
            <w:sz w:val="24"/>
            <w:szCs w:val="24"/>
            <w:rtl/>
          </w:rPr>
          <w:delText>,</w:delText>
        </w:r>
      </w:del>
      <w:r>
        <w:rPr>
          <w:rFonts w:ascii="David" w:hAnsi="David" w:cs="David" w:hint="cs"/>
          <w:sz w:val="24"/>
          <w:szCs w:val="24"/>
          <w:rtl/>
        </w:rPr>
        <w:t xml:space="preserve"> המסביר את הנחי</w:t>
      </w:r>
      <w:r w:rsidR="00B86F1E">
        <w:rPr>
          <w:rFonts w:ascii="David" w:hAnsi="David" w:cs="David" w:hint="cs"/>
          <w:sz w:val="24"/>
          <w:szCs w:val="24"/>
          <w:rtl/>
        </w:rPr>
        <w:t>ו</w:t>
      </w:r>
      <w:r>
        <w:rPr>
          <w:rFonts w:ascii="David" w:hAnsi="David" w:cs="David" w:hint="cs"/>
          <w:sz w:val="24"/>
          <w:szCs w:val="24"/>
          <w:rtl/>
        </w:rPr>
        <w:t xml:space="preserve">תיו לחישוב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התובע</w:t>
      </w:r>
      <w:r w:rsidR="00F87ACA">
        <w:rPr>
          <w:rFonts w:ascii="David" w:hAnsi="David" w:cs="David" w:hint="cs"/>
          <w:sz w:val="24"/>
          <w:szCs w:val="24"/>
          <w:rtl/>
        </w:rPr>
        <w:t xml:space="preserve"> (</w:t>
      </w:r>
      <w:r w:rsidR="00F87ACA">
        <w:rPr>
          <w:rFonts w:ascii="David" w:hAnsi="David" w:cs="David" w:hint="cs"/>
          <w:b/>
          <w:bCs/>
          <w:sz w:val="24"/>
          <w:szCs w:val="24"/>
          <w:rtl/>
        </w:rPr>
        <w:t>נספח 3</w:t>
      </w:r>
      <w:r w:rsidR="00F87ACA">
        <w:rPr>
          <w:rFonts w:ascii="David" w:hAnsi="David" w:cs="David" w:hint="cs"/>
          <w:sz w:val="24"/>
          <w:szCs w:val="24"/>
          <w:rtl/>
        </w:rPr>
        <w:t>)</w:t>
      </w:r>
      <w:r>
        <w:rPr>
          <w:rFonts w:ascii="David" w:hAnsi="David" w:cs="David" w:hint="cs"/>
          <w:sz w:val="24"/>
          <w:szCs w:val="24"/>
          <w:rtl/>
        </w:rPr>
        <w:t xml:space="preserve">. בפגישה זו, בתחילת ינואר 2013, ראה התובע לראשונה את </w:t>
      </w:r>
      <w:bookmarkStart w:id="25" w:name="_Hlk104464448"/>
      <w:r>
        <w:rPr>
          <w:rFonts w:ascii="David" w:hAnsi="David" w:cs="David" w:hint="cs"/>
          <w:sz w:val="24"/>
          <w:szCs w:val="24"/>
          <w:rtl/>
        </w:rPr>
        <w:t>מכתב ההנחיות של מר אהרונוב</w:t>
      </w:r>
      <w:bookmarkEnd w:id="25"/>
      <w:ins w:id="26" w:author="שמעון" w:date="2022-05-27T15:02:00Z">
        <w:r w:rsidR="00012508">
          <w:rPr>
            <w:rFonts w:ascii="David" w:hAnsi="David" w:cs="David" w:hint="cs"/>
            <w:sz w:val="24"/>
            <w:szCs w:val="24"/>
            <w:rtl/>
          </w:rPr>
          <w:t>.</w:t>
        </w:r>
      </w:ins>
    </w:p>
    <w:p w14:paraId="2B675E82" w14:textId="7CE17D57" w:rsidR="00036485" w:rsidRPr="00036485" w:rsidRDefault="00E4461E" w:rsidP="00036485">
      <w:pPr>
        <w:pStyle w:val="a3"/>
        <w:spacing w:after="0" w:line="360" w:lineRule="auto"/>
        <w:ind w:left="444"/>
        <w:jc w:val="both"/>
        <w:rPr>
          <w:rFonts w:ascii="David" w:hAnsi="David" w:cs="David"/>
          <w:sz w:val="24"/>
          <w:szCs w:val="24"/>
        </w:rPr>
      </w:pPr>
      <w:ins w:id="27" w:author="שמעון" w:date="2022-05-27T15:08:00Z">
        <w:r>
          <w:rPr>
            <w:rFonts w:ascii="David" w:hAnsi="David" w:cs="David" w:hint="cs"/>
            <w:sz w:val="24"/>
            <w:szCs w:val="24"/>
            <w:rtl/>
          </w:rPr>
          <w:t>הממונה הנחתה את התובע להפנות את השגותיו ישירות למר אהרונוב ו</w:t>
        </w:r>
      </w:ins>
      <w:ins w:id="28" w:author="שמעון" w:date="2022-05-27T15:09:00Z">
        <w:r>
          <w:rPr>
            <w:rFonts w:ascii="David" w:hAnsi="David" w:cs="David" w:hint="cs"/>
            <w:sz w:val="24"/>
            <w:szCs w:val="24"/>
            <w:rtl/>
          </w:rPr>
          <w:t xml:space="preserve">כך הוא עשה </w:t>
        </w:r>
      </w:ins>
      <w:r w:rsidR="008E6DCD">
        <w:rPr>
          <w:rFonts w:ascii="David" w:hAnsi="David" w:cs="David" w:hint="cs"/>
          <w:sz w:val="24"/>
          <w:szCs w:val="24"/>
          <w:rtl/>
        </w:rPr>
        <w:t>ב</w:t>
      </w:r>
      <w:r w:rsidR="00311F0C">
        <w:rPr>
          <w:rFonts w:ascii="David" w:hAnsi="David" w:cs="David" w:hint="cs"/>
          <w:sz w:val="24"/>
          <w:szCs w:val="24"/>
          <w:rtl/>
        </w:rPr>
        <w:t xml:space="preserve">מכתב </w:t>
      </w:r>
      <w:proofErr w:type="spellStart"/>
      <w:r>
        <w:rPr>
          <w:rFonts w:ascii="David" w:hAnsi="David" w:cs="David" w:hint="cs"/>
          <w:sz w:val="24"/>
          <w:szCs w:val="24"/>
          <w:rtl/>
        </w:rPr>
        <w:t>השנות</w:t>
      </w:r>
      <w:proofErr w:type="spellEnd"/>
      <w:r>
        <w:rPr>
          <w:rFonts w:ascii="David" w:hAnsi="David" w:cs="David" w:hint="cs"/>
          <w:sz w:val="24"/>
          <w:szCs w:val="24"/>
          <w:rtl/>
        </w:rPr>
        <w:t xml:space="preserve"> </w:t>
      </w:r>
      <w:r w:rsidR="00311F0C">
        <w:rPr>
          <w:rFonts w:ascii="David" w:hAnsi="David" w:cs="David" w:hint="cs"/>
          <w:sz w:val="24"/>
          <w:szCs w:val="24"/>
          <w:rtl/>
        </w:rPr>
        <w:t>מפורט</w:t>
      </w:r>
      <w:ins w:id="29" w:author="שמעון" w:date="2022-05-27T15:07:00Z">
        <w:r>
          <w:rPr>
            <w:rFonts w:ascii="David" w:hAnsi="David" w:cs="David" w:hint="cs"/>
            <w:sz w:val="24"/>
            <w:szCs w:val="24"/>
            <w:rtl/>
          </w:rPr>
          <w:t xml:space="preserve"> </w:t>
        </w:r>
      </w:ins>
      <w:r w:rsidR="007B5E7F">
        <w:rPr>
          <w:rFonts w:ascii="David" w:hAnsi="David" w:cs="David" w:hint="cs"/>
          <w:sz w:val="24"/>
          <w:szCs w:val="24"/>
          <w:rtl/>
        </w:rPr>
        <w:t>מ</w:t>
      </w:r>
      <w:r w:rsidR="00311F0C">
        <w:rPr>
          <w:rFonts w:ascii="David" w:hAnsi="David" w:cs="David" w:hint="cs"/>
          <w:sz w:val="24"/>
          <w:szCs w:val="24"/>
          <w:rtl/>
        </w:rPr>
        <w:t>-8 ינואר 2013 (</w:t>
      </w:r>
      <w:r w:rsidR="00311F0C">
        <w:rPr>
          <w:rFonts w:ascii="David" w:hAnsi="David" w:cs="David" w:hint="cs"/>
          <w:b/>
          <w:bCs/>
          <w:sz w:val="24"/>
          <w:szCs w:val="24"/>
          <w:rtl/>
        </w:rPr>
        <w:t>נספח 4</w:t>
      </w:r>
      <w:r w:rsidR="00311F0C">
        <w:rPr>
          <w:rFonts w:ascii="David" w:hAnsi="David" w:cs="David" w:hint="cs"/>
          <w:sz w:val="24"/>
          <w:szCs w:val="24"/>
          <w:rtl/>
        </w:rPr>
        <w:t>).</w:t>
      </w:r>
    </w:p>
    <w:p w14:paraId="24A7FF9D" w14:textId="79077581"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מכאן ואילך ועד לשנת 2019 פנה התובע פעמים רבות אל </w:t>
      </w:r>
      <w:proofErr w:type="spellStart"/>
      <w:r>
        <w:rPr>
          <w:rFonts w:ascii="David" w:hAnsi="David" w:cs="David" w:hint="cs"/>
          <w:sz w:val="24"/>
          <w:szCs w:val="24"/>
          <w:rtl/>
        </w:rPr>
        <w:t>נש"מ</w:t>
      </w:r>
      <w:proofErr w:type="spellEnd"/>
      <w:r>
        <w:rPr>
          <w:rFonts w:ascii="David" w:hAnsi="David" w:cs="David" w:hint="cs"/>
          <w:sz w:val="24"/>
          <w:szCs w:val="24"/>
          <w:rtl/>
        </w:rPr>
        <w:t xml:space="preserve">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64BCADD1"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w:t>
      </w:r>
      <w:bookmarkStart w:id="30" w:name="_Hlk104464475"/>
      <w:r w:rsidRPr="00D72ED9">
        <w:rPr>
          <w:rFonts w:ascii="David" w:hAnsi="David" w:cs="David"/>
          <w:sz w:val="24"/>
          <w:szCs w:val="24"/>
          <w:rtl/>
        </w:rPr>
        <w:t xml:space="preserve">פסק הדין של בית הדין הארצי מיום 12.10.2021 </w:t>
      </w:r>
      <w:bookmarkEnd w:id="30"/>
      <w:r w:rsidRPr="00D72ED9">
        <w:rPr>
          <w:rFonts w:ascii="David" w:hAnsi="David" w:cs="David"/>
          <w:sz w:val="24"/>
          <w:szCs w:val="24"/>
          <w:rtl/>
        </w:rPr>
        <w:t xml:space="preserve">נקבע כי חלקים מערעורו נדחים ואילו חלקים אחרים יחזרו לדיון בבית הדין </w:t>
      </w:r>
      <w:proofErr w:type="spellStart"/>
      <w:r w:rsidRPr="00D72ED9">
        <w:rPr>
          <w:rFonts w:ascii="David" w:hAnsi="David" w:cs="David"/>
          <w:sz w:val="24"/>
          <w:szCs w:val="24"/>
          <w:rtl/>
        </w:rPr>
        <w:t>האיזורי</w:t>
      </w:r>
      <w:proofErr w:type="spellEnd"/>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606CFF">
        <w:rPr>
          <w:rFonts w:ascii="David" w:hAnsi="David" w:cs="David" w:hint="cs"/>
          <w:b/>
          <w:bCs/>
          <w:sz w:val="24"/>
          <w:szCs w:val="24"/>
          <w:rtl/>
        </w:rPr>
        <w:t>5</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w:t>
      </w:r>
      <w:proofErr w:type="spellStart"/>
      <w:r w:rsidRPr="00D72ED9">
        <w:rPr>
          <w:rFonts w:ascii="David" w:hAnsi="David" w:cs="David"/>
          <w:sz w:val="24"/>
          <w:szCs w:val="24"/>
          <w:rtl/>
        </w:rPr>
        <w:t>האיזורי</w:t>
      </w:r>
      <w:proofErr w:type="spellEnd"/>
      <w:r w:rsidRPr="00D72ED9">
        <w:rPr>
          <w:rFonts w:ascii="David" w:hAnsi="David" w:cs="David"/>
          <w:sz w:val="24"/>
          <w:szCs w:val="24"/>
          <w:rtl/>
        </w:rPr>
        <w:t xml:space="preserve"> </w:t>
      </w:r>
      <w:r w:rsidR="00A7499F" w:rsidRPr="00D72ED9">
        <w:rPr>
          <w:rFonts w:ascii="David" w:hAnsi="David" w:cs="David"/>
          <w:sz w:val="24"/>
          <w:szCs w:val="24"/>
          <w:rtl/>
        </w:rPr>
        <w:t>הם:</w:t>
      </w:r>
    </w:p>
    <w:p w14:paraId="5EB11ADF" w14:textId="6F06F10D"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הנוסחה לחישוב המשכורת הקובעת</w:t>
      </w:r>
      <w:r w:rsidR="00AD625D">
        <w:rPr>
          <w:rFonts w:ascii="David" w:hAnsi="David" w:cs="David" w:hint="cs"/>
          <w:sz w:val="24"/>
          <w:szCs w:val="24"/>
          <w:rtl/>
        </w:rPr>
        <w:t xml:space="preserve"> (ס' 45 של פסה"ד)</w:t>
      </w:r>
      <w:r w:rsidRPr="00D72ED9">
        <w:rPr>
          <w:rFonts w:ascii="David" w:hAnsi="David" w:cs="David"/>
          <w:sz w:val="24"/>
          <w:szCs w:val="24"/>
          <w:rtl/>
        </w:rPr>
        <w:t>.</w:t>
      </w:r>
    </w:p>
    <w:p w14:paraId="7C206131" w14:textId="3606BA27" w:rsidR="00A7499F"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דרך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(ס' 42 של פסה"ד)</w:t>
      </w:r>
      <w:r w:rsidR="00A7499F" w:rsidRPr="00D72ED9">
        <w:rPr>
          <w:rFonts w:ascii="David" w:hAnsi="David" w:cs="David"/>
          <w:sz w:val="24"/>
          <w:szCs w:val="24"/>
          <w:rtl/>
        </w:rPr>
        <w:t>.</w:t>
      </w:r>
    </w:p>
    <w:p w14:paraId="3B2039D1" w14:textId="6EE5A63C" w:rsidR="00AD625D" w:rsidRDefault="00AD625D" w:rsidP="006A4DE7">
      <w:pPr>
        <w:pStyle w:val="a3"/>
        <w:numPr>
          <w:ilvl w:val="0"/>
          <w:numId w:val="7"/>
        </w:numPr>
        <w:spacing w:after="0" w:line="360" w:lineRule="auto"/>
        <w:jc w:val="both"/>
        <w:rPr>
          <w:rFonts w:ascii="David" w:hAnsi="David" w:cs="David"/>
          <w:sz w:val="24"/>
          <w:szCs w:val="24"/>
        </w:rPr>
      </w:pPr>
      <w:r>
        <w:rPr>
          <w:rFonts w:ascii="David" w:hAnsi="David" w:cs="David" w:hint="cs"/>
          <w:sz w:val="24"/>
          <w:szCs w:val="24"/>
          <w:rtl/>
        </w:rPr>
        <w:t xml:space="preserve">האם יש הצדקה לבקשת המערער להארכת מועד הגשת תביעת </w:t>
      </w:r>
      <w:proofErr w:type="spellStart"/>
      <w:r>
        <w:rPr>
          <w:rFonts w:ascii="David" w:hAnsi="David" w:cs="David" w:hint="cs"/>
          <w:sz w:val="24"/>
          <w:szCs w:val="24"/>
          <w:rtl/>
        </w:rPr>
        <w:t>גימלאות</w:t>
      </w:r>
      <w:proofErr w:type="spellEnd"/>
      <w:r>
        <w:rPr>
          <w:rFonts w:ascii="David" w:hAnsi="David" w:cs="David" w:hint="cs"/>
          <w:sz w:val="24"/>
          <w:szCs w:val="24"/>
          <w:rtl/>
        </w:rPr>
        <w:t xml:space="preserve"> (ס' 51 של פסה"ד).</w:t>
      </w:r>
    </w:p>
    <w:p w14:paraId="4454DFB6" w14:textId="6ED85507" w:rsidR="00A7499F" w:rsidRPr="00D72ED9" w:rsidRDefault="00A7499F" w:rsidP="00914B97">
      <w:pPr>
        <w:spacing w:after="0" w:line="360" w:lineRule="auto"/>
        <w:ind w:left="368"/>
        <w:jc w:val="both"/>
        <w:rPr>
          <w:rFonts w:ascii="David" w:hAnsi="David" w:cs="David"/>
          <w:sz w:val="24"/>
          <w:szCs w:val="24"/>
          <w:rtl/>
        </w:rPr>
      </w:pPr>
      <w:r w:rsidRPr="00D72ED9">
        <w:rPr>
          <w:rFonts w:ascii="David" w:hAnsi="David" w:cs="David"/>
          <w:sz w:val="24"/>
          <w:szCs w:val="24"/>
          <w:rtl/>
        </w:rPr>
        <w:t xml:space="preserve">בית הדין הארצי הוסיף כי בבירור שאלות אלה יש לבחון האם ההחלטות בנושא זה נתקבלו ע"י הממונה על הגמלאות על פי סמכותו בדין וכפופות להתיישנות שבחוק או שהן בסמכות נציב שירות המדינה וההתיישנות עליהן </w:t>
      </w:r>
      <w:r w:rsidR="00421C83">
        <w:rPr>
          <w:rFonts w:ascii="David" w:hAnsi="David" w:cs="David" w:hint="cs"/>
          <w:sz w:val="24"/>
          <w:szCs w:val="24"/>
          <w:rtl/>
        </w:rPr>
        <w:t xml:space="preserve">היא </w:t>
      </w:r>
      <w:r w:rsidRPr="00D72ED9">
        <w:rPr>
          <w:rFonts w:ascii="David" w:hAnsi="David" w:cs="David"/>
          <w:sz w:val="24"/>
          <w:szCs w:val="24"/>
          <w:rtl/>
        </w:rPr>
        <w:t>על פי חוק ההתיישנות.</w:t>
      </w:r>
    </w:p>
    <w:p w14:paraId="7F49DED7" w14:textId="13118DFF"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בנושא תנאי פרישתו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77777777" w:rsidR="001B0264" w:rsidRDefault="001B0264" w:rsidP="001B0264">
      <w:pPr>
        <w:pStyle w:val="a3"/>
        <w:spacing w:after="0" w:line="360" w:lineRule="auto"/>
        <w:jc w:val="both"/>
        <w:rPr>
          <w:rFonts w:ascii="David" w:hAnsi="David" w:cs="David"/>
          <w:sz w:val="24"/>
          <w:szCs w:val="24"/>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1479817F"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lastRenderedPageBreak/>
        <w:t xml:space="preserve">כאמור, הנתונים הקובעים את שיעור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של התובע </w:t>
      </w:r>
      <w:ins w:id="31" w:author="שמעון" w:date="2022-05-26T19:11:00Z">
        <w:r w:rsidR="0014718A">
          <w:rPr>
            <w:rFonts w:ascii="David" w:hAnsi="David" w:cs="David" w:hint="cs"/>
            <w:sz w:val="24"/>
            <w:szCs w:val="24"/>
            <w:rtl/>
          </w:rPr>
          <w:t xml:space="preserve">ודרך </w:t>
        </w:r>
      </w:ins>
      <w:ins w:id="32" w:author="שמעון" w:date="2022-05-26T19:12:00Z">
        <w:r w:rsidR="0014718A">
          <w:rPr>
            <w:rFonts w:ascii="David" w:hAnsi="David" w:cs="David" w:hint="cs"/>
            <w:sz w:val="24"/>
            <w:szCs w:val="24"/>
            <w:rtl/>
          </w:rPr>
          <w:t xml:space="preserve">חישובה </w:t>
        </w:r>
      </w:ins>
      <w:r>
        <w:rPr>
          <w:rFonts w:ascii="David" w:hAnsi="David" w:cs="David" w:hint="cs"/>
          <w:sz w:val="24"/>
          <w:szCs w:val="24"/>
          <w:rtl/>
        </w:rPr>
        <w:t>נקבעו לראשונה במכתב</w:t>
      </w:r>
      <w:r w:rsidR="007B5E7F">
        <w:rPr>
          <w:rFonts w:ascii="David" w:hAnsi="David" w:cs="David" w:hint="cs"/>
          <w:sz w:val="24"/>
          <w:szCs w:val="24"/>
          <w:rtl/>
        </w:rPr>
        <w:t xml:space="preserve"> ההנחיות</w:t>
      </w:r>
      <w:r>
        <w:rPr>
          <w:rFonts w:ascii="David" w:hAnsi="David" w:cs="David" w:hint="cs"/>
          <w:sz w:val="24"/>
          <w:szCs w:val="24"/>
          <w:rtl/>
        </w:rPr>
        <w:t xml:space="preserve"> של מר אהרונוב</w:t>
      </w:r>
      <w:r w:rsidR="00C20DA4">
        <w:rPr>
          <w:rFonts w:ascii="David" w:hAnsi="David" w:cs="David" w:hint="cs"/>
          <w:sz w:val="24"/>
          <w:szCs w:val="24"/>
          <w:rtl/>
        </w:rPr>
        <w:t xml:space="preserve"> </w:t>
      </w:r>
      <w:proofErr w:type="spellStart"/>
      <w:r w:rsidR="00C20DA4">
        <w:rPr>
          <w:rFonts w:ascii="David" w:hAnsi="David" w:cs="David" w:hint="cs"/>
          <w:sz w:val="24"/>
          <w:szCs w:val="24"/>
          <w:rtl/>
        </w:rPr>
        <w:t>מנש"מ</w:t>
      </w:r>
      <w:proofErr w:type="spellEnd"/>
      <w:r>
        <w:rPr>
          <w:rFonts w:ascii="David" w:hAnsi="David" w:cs="David" w:hint="cs"/>
          <w:sz w:val="24"/>
          <w:szCs w:val="24"/>
          <w:rtl/>
        </w:rPr>
        <w:t xml:space="preserve"> אל </w:t>
      </w:r>
      <w:r w:rsidR="005454E0">
        <w:rPr>
          <w:rFonts w:ascii="David" w:hAnsi="David" w:cs="David" w:hint="cs"/>
          <w:sz w:val="24"/>
          <w:szCs w:val="24"/>
          <w:rtl/>
        </w:rPr>
        <w:t xml:space="preserve">הגב' שוורץ הממונה על </w:t>
      </w:r>
      <w:proofErr w:type="spellStart"/>
      <w:r w:rsidR="005454E0">
        <w:rPr>
          <w:rFonts w:ascii="David" w:hAnsi="David" w:cs="David" w:hint="cs"/>
          <w:sz w:val="24"/>
          <w:szCs w:val="24"/>
          <w:rtl/>
        </w:rPr>
        <w:t>הגימלאות</w:t>
      </w:r>
      <w:proofErr w:type="spellEnd"/>
      <w:r w:rsidR="007B5E7F">
        <w:rPr>
          <w:rFonts w:ascii="David" w:hAnsi="David" w:cs="David" w:hint="cs"/>
          <w:sz w:val="24"/>
          <w:szCs w:val="24"/>
          <w:rtl/>
        </w:rPr>
        <w:t>,</w:t>
      </w:r>
    </w:p>
    <w:p w14:paraId="5D1B2B39" w14:textId="4CEBA247"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מכתב זה היה הבסיס והיסוד </w:t>
      </w:r>
      <w:r w:rsidR="00011138">
        <w:rPr>
          <w:rFonts w:ascii="David" w:hAnsi="David" w:cs="David" w:hint="cs"/>
          <w:sz w:val="24"/>
          <w:szCs w:val="24"/>
          <w:rtl/>
        </w:rPr>
        <w:t>ל</w:t>
      </w:r>
      <w:r w:rsidR="00C20DA4">
        <w:rPr>
          <w:rFonts w:ascii="David" w:hAnsi="David" w:cs="David" w:hint="cs"/>
          <w:sz w:val="24"/>
          <w:szCs w:val="24"/>
          <w:rtl/>
        </w:rPr>
        <w:t>חישובי</w:t>
      </w:r>
      <w:del w:id="33" w:author="שמעון" w:date="2022-05-26T19:13:00Z">
        <w:r w:rsidR="00C20DA4" w:rsidDel="0014718A">
          <w:rPr>
            <w:rFonts w:ascii="David" w:hAnsi="David" w:cs="David" w:hint="cs"/>
            <w:sz w:val="24"/>
            <w:szCs w:val="24"/>
            <w:rtl/>
          </w:rPr>
          <w:delText xml:space="preserve">ם שקבע </w:delText>
        </w:r>
        <w:r w:rsidDel="0014718A">
          <w:rPr>
            <w:rFonts w:ascii="David" w:hAnsi="David" w:cs="David" w:hint="cs"/>
            <w:sz w:val="24"/>
            <w:szCs w:val="24"/>
            <w:rtl/>
          </w:rPr>
          <w:delText xml:space="preserve">בהמשך </w:delText>
        </w:r>
      </w:del>
      <w:ins w:id="34" w:author="שמעון" w:date="2022-05-26T19:13:00Z">
        <w:r w:rsidR="0014718A">
          <w:rPr>
            <w:rFonts w:ascii="David" w:hAnsi="David" w:cs="David" w:hint="cs"/>
            <w:sz w:val="24"/>
            <w:szCs w:val="24"/>
            <w:rtl/>
          </w:rPr>
          <w:t xml:space="preserve"> </w:t>
        </w:r>
      </w:ins>
      <w:r>
        <w:rPr>
          <w:rFonts w:ascii="David" w:hAnsi="David" w:cs="David" w:hint="cs"/>
          <w:sz w:val="24"/>
          <w:szCs w:val="24"/>
          <w:rtl/>
        </w:rPr>
        <w:t xml:space="preserve">הממונה על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ובהתאם </w:t>
      </w:r>
      <w:r w:rsidR="00CF372B">
        <w:rPr>
          <w:rFonts w:ascii="David" w:hAnsi="David" w:cs="David" w:hint="cs"/>
          <w:sz w:val="24"/>
          <w:szCs w:val="24"/>
          <w:rtl/>
        </w:rPr>
        <w:t xml:space="preserve">להנחיות </w:t>
      </w:r>
      <w:proofErr w:type="spellStart"/>
      <w:r w:rsidR="00C20DA4">
        <w:rPr>
          <w:rFonts w:ascii="David" w:hAnsi="David" w:cs="David" w:hint="cs"/>
          <w:sz w:val="24"/>
          <w:szCs w:val="24"/>
          <w:rtl/>
        </w:rPr>
        <w:t>נש"מ</w:t>
      </w:r>
      <w:proofErr w:type="spellEnd"/>
      <w:r>
        <w:rPr>
          <w:rFonts w:ascii="David" w:hAnsi="David" w:cs="David" w:hint="cs"/>
          <w:sz w:val="24"/>
          <w:szCs w:val="24"/>
          <w:rtl/>
        </w:rPr>
        <w:t xml:space="preserve"> חושבה ושולמה מאז </w:t>
      </w:r>
      <w:proofErr w:type="spellStart"/>
      <w:r>
        <w:rPr>
          <w:rFonts w:ascii="David" w:hAnsi="David" w:cs="David" w:hint="cs"/>
          <w:sz w:val="24"/>
          <w:szCs w:val="24"/>
          <w:rtl/>
        </w:rPr>
        <w:t>גימלתו</w:t>
      </w:r>
      <w:proofErr w:type="spellEnd"/>
      <w:r>
        <w:rPr>
          <w:rFonts w:ascii="David" w:hAnsi="David" w:cs="David" w:hint="cs"/>
          <w:sz w:val="24"/>
          <w:szCs w:val="24"/>
          <w:rtl/>
        </w:rPr>
        <w:t>.</w:t>
      </w:r>
    </w:p>
    <w:p w14:paraId="2A3A0DA3" w14:textId="28535739" w:rsidR="00C20DA4" w:rsidRDefault="00C20DA4" w:rsidP="00205B1E">
      <w:pPr>
        <w:pStyle w:val="a3"/>
        <w:spacing w:after="0" w:line="360" w:lineRule="auto"/>
        <w:ind w:left="444"/>
        <w:jc w:val="both"/>
        <w:rPr>
          <w:rFonts w:ascii="David" w:hAnsi="David" w:cs="David"/>
          <w:sz w:val="24"/>
          <w:szCs w:val="24"/>
          <w:rtl/>
        </w:rPr>
      </w:pPr>
      <w:r>
        <w:rPr>
          <w:rFonts w:ascii="David" w:hAnsi="David" w:cs="David" w:hint="cs"/>
          <w:sz w:val="24"/>
          <w:szCs w:val="24"/>
          <w:rtl/>
        </w:rPr>
        <w:t>מכתב</w:t>
      </w:r>
      <w:r w:rsidR="00205B1E">
        <w:rPr>
          <w:rFonts w:ascii="David" w:hAnsi="David" w:cs="David" w:hint="cs"/>
          <w:sz w:val="24"/>
          <w:szCs w:val="24"/>
          <w:rtl/>
        </w:rPr>
        <w:t xml:space="preserve"> </w:t>
      </w:r>
      <w:ins w:id="35" w:author="שמעון" w:date="2022-05-27T15:47:00Z">
        <w:r w:rsidR="00205B1E" w:rsidRPr="00205B1E">
          <w:rPr>
            <w:rFonts w:ascii="David" w:hAnsi="David" w:cs="David" w:hint="cs"/>
            <w:sz w:val="24"/>
            <w:szCs w:val="24"/>
            <w:rtl/>
          </w:rPr>
          <w:t xml:space="preserve">ההנחיות </w:t>
        </w:r>
      </w:ins>
      <w:r>
        <w:rPr>
          <w:rFonts w:ascii="David" w:hAnsi="David" w:cs="David" w:hint="cs"/>
          <w:sz w:val="24"/>
          <w:szCs w:val="24"/>
          <w:rtl/>
        </w:rPr>
        <w:t xml:space="preserve">של מר אהרונוב הוא גם מוקד השגותיו של התובע על דרך חישוב </w:t>
      </w:r>
      <w:proofErr w:type="spellStart"/>
      <w:r>
        <w:rPr>
          <w:rFonts w:ascii="David" w:hAnsi="David" w:cs="David" w:hint="cs"/>
          <w:sz w:val="24"/>
          <w:szCs w:val="24"/>
          <w:rtl/>
        </w:rPr>
        <w:t>גימלתו</w:t>
      </w:r>
      <w:proofErr w:type="spellEnd"/>
      <w:r>
        <w:rPr>
          <w:rFonts w:ascii="David" w:hAnsi="David" w:cs="David" w:hint="cs"/>
          <w:sz w:val="24"/>
          <w:szCs w:val="24"/>
          <w:rtl/>
        </w:rPr>
        <w:t xml:space="preserve">. התובע חולק על קביעתו (ס' 3) כי המשכורת הקובעת </w:t>
      </w:r>
      <w:ins w:id="36" w:author="שמעון" w:date="2022-05-26T19:14:00Z">
        <w:r w:rsidR="0014718A">
          <w:rPr>
            <w:rFonts w:ascii="David" w:hAnsi="David" w:cs="David" w:hint="cs"/>
            <w:sz w:val="24"/>
            <w:szCs w:val="24"/>
            <w:rtl/>
          </w:rPr>
          <w:t xml:space="preserve">לתקופת כתב המינוי </w:t>
        </w:r>
      </w:ins>
      <w:r>
        <w:rPr>
          <w:rFonts w:ascii="David" w:hAnsi="David" w:cs="David" w:hint="cs"/>
          <w:sz w:val="24"/>
          <w:szCs w:val="24"/>
          <w:rtl/>
        </w:rPr>
        <w:t xml:space="preserve">תהיה עפ"י דרגה 44+ וכן על נוסחת החישוב </w:t>
      </w:r>
      <w:del w:id="37" w:author="שמעון" w:date="2022-05-26T19:14:00Z">
        <w:r w:rsidR="00606CFF" w:rsidDel="0014718A">
          <w:rPr>
            <w:rFonts w:ascii="David" w:hAnsi="David" w:cs="David" w:hint="cs"/>
            <w:sz w:val="24"/>
            <w:szCs w:val="24"/>
            <w:rtl/>
          </w:rPr>
          <w:delText xml:space="preserve">המעורפלת </w:delText>
        </w:r>
      </w:del>
      <w:r>
        <w:rPr>
          <w:rFonts w:ascii="David" w:hAnsi="David" w:cs="David" w:hint="cs"/>
          <w:sz w:val="24"/>
          <w:szCs w:val="24"/>
          <w:rtl/>
        </w:rPr>
        <w:t>שנרשמה בס' 4.</w:t>
      </w:r>
    </w:p>
    <w:p w14:paraId="6822AA03" w14:textId="3E7F4D93"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 xml:space="preserve">משמעות לשאלת התיישנות תביעתו. מן המכתב ומהצעדים וההתכתבויות בעקבותיו עולה בבירור כי </w:t>
      </w:r>
      <w:r w:rsidR="00CC7AFA">
        <w:rPr>
          <w:rFonts w:ascii="David" w:hAnsi="David" w:cs="David" w:hint="cs"/>
          <w:sz w:val="24"/>
          <w:szCs w:val="24"/>
          <w:rtl/>
        </w:rPr>
        <w:t xml:space="preserve">חישובי </w:t>
      </w:r>
      <w:r w:rsidR="0011087B">
        <w:rPr>
          <w:rFonts w:ascii="David" w:hAnsi="David" w:cs="David" w:hint="cs"/>
          <w:sz w:val="24"/>
          <w:szCs w:val="24"/>
          <w:rtl/>
        </w:rPr>
        <w:t xml:space="preserve">זכויות התובע </w:t>
      </w:r>
      <w:proofErr w:type="spellStart"/>
      <w:r w:rsidR="00CC7AFA">
        <w:rPr>
          <w:rFonts w:ascii="David" w:hAnsi="David" w:cs="David" w:hint="cs"/>
          <w:sz w:val="24"/>
          <w:szCs w:val="24"/>
          <w:rtl/>
        </w:rPr>
        <w:t>לגימלה</w:t>
      </w:r>
      <w:proofErr w:type="spellEnd"/>
      <w:r w:rsidR="00CC7AFA">
        <w:rPr>
          <w:rFonts w:ascii="David" w:hAnsi="David" w:cs="David" w:hint="cs"/>
          <w:sz w:val="24"/>
          <w:szCs w:val="24"/>
          <w:rtl/>
        </w:rPr>
        <w:t xml:space="preserve"> </w:t>
      </w:r>
      <w:r w:rsidR="0011087B">
        <w:rPr>
          <w:rFonts w:ascii="David" w:hAnsi="David" w:cs="David" w:hint="cs"/>
          <w:sz w:val="24"/>
          <w:szCs w:val="24"/>
          <w:rtl/>
        </w:rPr>
        <w:t xml:space="preserve">נקבעו ונוסחו </w:t>
      </w:r>
      <w:ins w:id="38" w:author="שמעון" w:date="2022-05-26T19:15:00Z">
        <w:r w:rsidR="0014718A">
          <w:rPr>
            <w:rFonts w:ascii="David" w:hAnsi="David" w:cs="David" w:hint="cs"/>
            <w:sz w:val="24"/>
            <w:szCs w:val="24"/>
            <w:rtl/>
          </w:rPr>
          <w:t xml:space="preserve">אך ורק </w:t>
        </w:r>
      </w:ins>
      <w:r w:rsidR="0011087B">
        <w:rPr>
          <w:rFonts w:ascii="David" w:hAnsi="David" w:cs="David" w:hint="cs"/>
          <w:sz w:val="24"/>
          <w:szCs w:val="24"/>
          <w:rtl/>
        </w:rPr>
        <w:t>על ידי נציב</w:t>
      </w:r>
      <w:r w:rsidR="00CC7AFA">
        <w:rPr>
          <w:rFonts w:ascii="David" w:hAnsi="David" w:cs="David" w:hint="cs"/>
          <w:sz w:val="24"/>
          <w:szCs w:val="24"/>
          <w:rtl/>
        </w:rPr>
        <w:t>ות</w:t>
      </w:r>
      <w:r w:rsidR="0011087B">
        <w:rPr>
          <w:rFonts w:ascii="David" w:hAnsi="David" w:cs="David" w:hint="cs"/>
          <w:sz w:val="24"/>
          <w:szCs w:val="24"/>
          <w:rtl/>
        </w:rPr>
        <w:t xml:space="preserve"> שירות המדינה וכי תקופת ההתיישנות של תביעתו צרכה להיקבע על פי נתון ראשוני זה.</w:t>
      </w:r>
    </w:p>
    <w:p w14:paraId="70647F28" w14:textId="247E1797"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מסקנה זו מתאשרת גם </w:t>
      </w:r>
      <w:bookmarkStart w:id="39" w:name="_Hlk104464565"/>
      <w:r>
        <w:rPr>
          <w:rFonts w:ascii="David" w:hAnsi="David" w:cs="David" w:hint="cs"/>
          <w:sz w:val="24"/>
          <w:szCs w:val="24"/>
          <w:rtl/>
        </w:rPr>
        <w:t xml:space="preserve">במכתבה של הגב' חנה שוורץ, מנהלת תחום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בחשב הכללי, מיום 10 דצמבר</w:t>
      </w:r>
      <w:r w:rsidR="004572B5">
        <w:rPr>
          <w:rFonts w:ascii="David" w:hAnsi="David" w:cs="David" w:hint="cs"/>
          <w:sz w:val="24"/>
          <w:szCs w:val="24"/>
          <w:rtl/>
        </w:rPr>
        <w:t xml:space="preserve"> </w:t>
      </w:r>
      <w:r>
        <w:rPr>
          <w:rFonts w:ascii="David" w:hAnsi="David" w:cs="David" w:hint="cs"/>
          <w:sz w:val="24"/>
          <w:szCs w:val="24"/>
          <w:rtl/>
        </w:rPr>
        <w:t>2012</w:t>
      </w:r>
      <w:bookmarkEnd w:id="39"/>
      <w:r>
        <w:rPr>
          <w:rFonts w:ascii="David" w:hAnsi="David" w:cs="David" w:hint="cs"/>
          <w:sz w:val="24"/>
          <w:szCs w:val="24"/>
          <w:rtl/>
        </w:rPr>
        <w:t xml:space="preserve">, שבו היא מציינת בס' 1 ואף מדגישה כי </w:t>
      </w:r>
      <w:proofErr w:type="spellStart"/>
      <w:r>
        <w:rPr>
          <w:rFonts w:ascii="David" w:hAnsi="David" w:cs="David" w:hint="cs"/>
          <w:sz w:val="24"/>
          <w:szCs w:val="24"/>
          <w:rtl/>
        </w:rPr>
        <w:t>קיצבת</w:t>
      </w:r>
      <w:proofErr w:type="spellEnd"/>
      <w:r>
        <w:rPr>
          <w:rFonts w:ascii="David" w:hAnsi="David" w:cs="David" w:hint="cs"/>
          <w:sz w:val="24"/>
          <w:szCs w:val="24"/>
          <w:rtl/>
        </w:rPr>
        <w:t xml:space="preserve"> הפרישה עפ"י ס' 20 לחוק, בשיעור של </w:t>
      </w:r>
      <w:r w:rsidRPr="0014718A">
        <w:rPr>
          <w:rFonts w:ascii="David" w:hAnsi="David" w:cs="David"/>
          <w:b/>
          <w:bCs/>
          <w:sz w:val="24"/>
          <w:szCs w:val="24"/>
          <w:rtl/>
          <w:rPrChange w:id="40" w:author="שמעון" w:date="2022-05-26T19:15:00Z">
            <w:rPr>
              <w:rFonts w:ascii="David" w:hAnsi="David" w:cs="David"/>
              <w:sz w:val="24"/>
              <w:szCs w:val="24"/>
              <w:rtl/>
            </w:rPr>
          </w:rPrChange>
        </w:rPr>
        <w:t>70%</w:t>
      </w:r>
      <w:r>
        <w:rPr>
          <w:rFonts w:ascii="David" w:hAnsi="David" w:cs="David" w:hint="cs"/>
          <w:sz w:val="24"/>
          <w:szCs w:val="24"/>
          <w:rtl/>
        </w:rPr>
        <w:t xml:space="preserve"> מהמשכורת הקובעת </w:t>
      </w:r>
      <w:r w:rsidRPr="0014718A">
        <w:rPr>
          <w:rFonts w:ascii="David" w:hAnsi="David" w:cs="David" w:hint="eastAsia"/>
          <w:b/>
          <w:bCs/>
          <w:sz w:val="24"/>
          <w:szCs w:val="24"/>
          <w:rtl/>
          <w:rPrChange w:id="41" w:author="שמעון" w:date="2022-05-26T19:16:00Z">
            <w:rPr>
              <w:rFonts w:ascii="David" w:hAnsi="David" w:cs="David" w:hint="eastAsia"/>
              <w:sz w:val="24"/>
              <w:szCs w:val="24"/>
              <w:rtl/>
            </w:rPr>
          </w:rPrChange>
        </w:rPr>
        <w:t>של</w:t>
      </w:r>
      <w:r w:rsidRPr="0014718A">
        <w:rPr>
          <w:rFonts w:ascii="David" w:hAnsi="David" w:cs="David"/>
          <w:b/>
          <w:bCs/>
          <w:sz w:val="24"/>
          <w:szCs w:val="24"/>
          <w:rtl/>
          <w:rPrChange w:id="42" w:author="שמעון" w:date="2022-05-26T19:16:00Z">
            <w:rPr>
              <w:rFonts w:ascii="David" w:hAnsi="David" w:cs="David"/>
              <w:sz w:val="24"/>
              <w:szCs w:val="24"/>
              <w:rtl/>
            </w:rPr>
          </w:rPrChange>
        </w:rPr>
        <w:t xml:space="preserve"> </w:t>
      </w:r>
      <w:r w:rsidRPr="0014718A">
        <w:rPr>
          <w:rFonts w:ascii="David" w:hAnsi="David" w:cs="David" w:hint="eastAsia"/>
          <w:b/>
          <w:bCs/>
          <w:sz w:val="24"/>
          <w:szCs w:val="24"/>
          <w:rtl/>
          <w:rPrChange w:id="43" w:author="שמעון" w:date="2022-05-26T19:16:00Z">
            <w:rPr>
              <w:rFonts w:ascii="David" w:hAnsi="David" w:cs="David" w:hint="eastAsia"/>
              <w:sz w:val="24"/>
              <w:szCs w:val="24"/>
              <w:rtl/>
            </w:rPr>
          </w:rPrChange>
        </w:rPr>
        <w:t>חוזה</w:t>
      </w:r>
      <w:r w:rsidRPr="0014718A">
        <w:rPr>
          <w:rFonts w:ascii="David" w:hAnsi="David" w:cs="David"/>
          <w:b/>
          <w:bCs/>
          <w:sz w:val="24"/>
          <w:szCs w:val="24"/>
          <w:rtl/>
          <w:rPrChange w:id="44" w:author="שמעון" w:date="2022-05-26T19:16:00Z">
            <w:rPr>
              <w:rFonts w:ascii="David" w:hAnsi="David" w:cs="David"/>
              <w:sz w:val="24"/>
              <w:szCs w:val="24"/>
              <w:rtl/>
            </w:rPr>
          </w:rPrChange>
        </w:rPr>
        <w:t xml:space="preserve"> </w:t>
      </w:r>
      <w:r w:rsidRPr="0014718A">
        <w:rPr>
          <w:rFonts w:ascii="David" w:hAnsi="David" w:cs="David" w:hint="eastAsia"/>
          <w:b/>
          <w:bCs/>
          <w:sz w:val="24"/>
          <w:szCs w:val="24"/>
          <w:rtl/>
          <w:rPrChange w:id="45" w:author="שמעון" w:date="2022-05-26T19:16:00Z">
            <w:rPr>
              <w:rFonts w:ascii="David" w:hAnsi="David" w:cs="David" w:hint="eastAsia"/>
              <w:sz w:val="24"/>
              <w:szCs w:val="24"/>
              <w:rtl/>
            </w:rPr>
          </w:rPrChange>
        </w:rPr>
        <w:t>בכירים</w:t>
      </w:r>
      <w:r>
        <w:rPr>
          <w:rFonts w:ascii="David" w:hAnsi="David" w:cs="David" w:hint="cs"/>
          <w:sz w:val="24"/>
          <w:szCs w:val="24"/>
          <w:rtl/>
        </w:rPr>
        <w:t xml:space="preserve">, </w:t>
      </w:r>
      <w:r w:rsidR="009B4EE2">
        <w:rPr>
          <w:rFonts w:ascii="David" w:hAnsi="David" w:cs="David" w:hint="cs"/>
          <w:sz w:val="24"/>
          <w:szCs w:val="24"/>
          <w:rtl/>
        </w:rPr>
        <w:t>"</w:t>
      </w:r>
      <w:r w:rsidRPr="009B4EE2">
        <w:rPr>
          <w:rFonts w:ascii="David" w:hAnsi="David" w:cs="David" w:hint="cs"/>
          <w:b/>
          <w:bCs/>
          <w:sz w:val="24"/>
          <w:szCs w:val="24"/>
          <w:rtl/>
        </w:rPr>
        <w:t xml:space="preserve">בהתאם לאישור </w:t>
      </w:r>
      <w:proofErr w:type="spellStart"/>
      <w:r w:rsidRPr="009B4EE2">
        <w:rPr>
          <w:rFonts w:ascii="David" w:hAnsi="David" w:cs="David" w:hint="cs"/>
          <w:b/>
          <w:bCs/>
          <w:sz w:val="24"/>
          <w:szCs w:val="24"/>
          <w:rtl/>
        </w:rPr>
        <w:t>נש"מ</w:t>
      </w:r>
      <w:proofErr w:type="spellEnd"/>
      <w:r w:rsidR="009B4EE2">
        <w:rPr>
          <w:rFonts w:ascii="David" w:hAnsi="David" w:cs="David" w:hint="cs"/>
          <w:sz w:val="24"/>
          <w:szCs w:val="24"/>
          <w:rtl/>
        </w:rPr>
        <w:t>"</w:t>
      </w:r>
      <w:r>
        <w:rPr>
          <w:rFonts w:ascii="David" w:hAnsi="David" w:cs="David" w:hint="cs"/>
          <w:sz w:val="24"/>
          <w:szCs w:val="24"/>
          <w:rtl/>
        </w:rPr>
        <w:t xml:space="preserve"> </w:t>
      </w:r>
      <w:del w:id="46" w:author="שמעון" w:date="2022-05-27T15:47:00Z">
        <w:r w:rsidDel="00205B1E">
          <w:rPr>
            <w:rFonts w:ascii="David" w:hAnsi="David" w:cs="David" w:hint="cs"/>
            <w:sz w:val="24"/>
            <w:szCs w:val="24"/>
            <w:rtl/>
          </w:rPr>
          <w:delText>מיום 21.8.2012</w:delText>
        </w:r>
        <w:r w:rsidR="002B254C" w:rsidDel="00205B1E">
          <w:rPr>
            <w:rFonts w:ascii="David" w:hAnsi="David" w:cs="David" w:hint="cs"/>
            <w:sz w:val="24"/>
            <w:szCs w:val="24"/>
            <w:rtl/>
          </w:rPr>
          <w:delText>.</w:delText>
        </w:r>
        <w:r w:rsidDel="00205B1E">
          <w:rPr>
            <w:rFonts w:ascii="David" w:hAnsi="David" w:cs="David" w:hint="cs"/>
            <w:sz w:val="24"/>
            <w:szCs w:val="24"/>
            <w:rtl/>
          </w:rPr>
          <w:delText xml:space="preserve"> </w:delText>
        </w:r>
      </w:del>
      <w:ins w:id="47" w:author="שמעון" w:date="2022-05-27T15:47:00Z">
        <w:r w:rsidR="00205B1E">
          <w:rPr>
            <w:rFonts w:ascii="David" w:hAnsi="David" w:cs="David" w:hint="cs"/>
            <w:sz w:val="24"/>
            <w:szCs w:val="24"/>
            <w:rtl/>
          </w:rPr>
          <w:t xml:space="preserve"> </w:t>
        </w:r>
      </w:ins>
      <w:r>
        <w:rPr>
          <w:rFonts w:ascii="David" w:hAnsi="David" w:cs="David" w:hint="cs"/>
          <w:sz w:val="24"/>
          <w:szCs w:val="24"/>
          <w:rtl/>
        </w:rPr>
        <w:t>כלומר</w:t>
      </w:r>
      <w:ins w:id="48" w:author="שמעון" w:date="2022-05-26T19:27:00Z">
        <w:r w:rsidR="00A55908">
          <w:rPr>
            <w:rFonts w:ascii="David" w:hAnsi="David" w:cs="David" w:hint="cs"/>
            <w:sz w:val="24"/>
            <w:szCs w:val="24"/>
            <w:rtl/>
          </w:rPr>
          <w:t>:</w:t>
        </w:r>
      </w:ins>
      <w:del w:id="49" w:author="שמעון" w:date="2022-05-26T19:27:00Z">
        <w:r w:rsidR="002B254C" w:rsidDel="00A55908">
          <w:rPr>
            <w:rFonts w:ascii="David" w:hAnsi="David" w:cs="David" w:hint="cs"/>
            <w:sz w:val="24"/>
            <w:szCs w:val="24"/>
            <w:rtl/>
          </w:rPr>
          <w:delText>,</w:delText>
        </w:r>
      </w:del>
      <w:r>
        <w:rPr>
          <w:rFonts w:ascii="David" w:hAnsi="David" w:cs="David" w:hint="cs"/>
          <w:sz w:val="24"/>
          <w:szCs w:val="24"/>
          <w:rtl/>
        </w:rPr>
        <w:t xml:space="preserve"> מכתב</w:t>
      </w:r>
      <w:ins w:id="50" w:author="שמעון" w:date="2022-05-27T15:47:00Z">
        <w:r w:rsidR="00205B1E">
          <w:rPr>
            <w:rFonts w:ascii="David" w:hAnsi="David" w:cs="David" w:hint="cs"/>
            <w:sz w:val="24"/>
            <w:szCs w:val="24"/>
            <w:rtl/>
          </w:rPr>
          <w:t xml:space="preserve"> ההנ</w:t>
        </w:r>
      </w:ins>
      <w:ins w:id="51" w:author="שמעון" w:date="2022-05-27T15:48:00Z">
        <w:r w:rsidR="00205B1E">
          <w:rPr>
            <w:rFonts w:ascii="David" w:hAnsi="David" w:cs="David" w:hint="cs"/>
            <w:sz w:val="24"/>
            <w:szCs w:val="24"/>
            <w:rtl/>
          </w:rPr>
          <w:t xml:space="preserve">חיות </w:t>
        </w:r>
      </w:ins>
      <w:del w:id="52" w:author="שמעון" w:date="2022-05-27T15:47:00Z">
        <w:r w:rsidDel="00205B1E">
          <w:rPr>
            <w:rFonts w:ascii="David" w:hAnsi="David" w:cs="David" w:hint="cs"/>
            <w:sz w:val="24"/>
            <w:szCs w:val="24"/>
            <w:rtl/>
          </w:rPr>
          <w:delText xml:space="preserve">ו </w:delText>
        </w:r>
      </w:del>
      <w:r>
        <w:rPr>
          <w:rFonts w:ascii="David" w:hAnsi="David" w:cs="David" w:hint="cs"/>
          <w:sz w:val="24"/>
          <w:szCs w:val="24"/>
          <w:rtl/>
        </w:rPr>
        <w:t xml:space="preserve">של מר אהרונוב הוא הבסיס </w:t>
      </w:r>
      <w:del w:id="53" w:author="שמעון" w:date="2022-05-26T19:25:00Z">
        <w:r w:rsidR="002B254C" w:rsidDel="00A55908">
          <w:rPr>
            <w:rFonts w:ascii="David" w:hAnsi="David" w:cs="David" w:hint="cs"/>
            <w:sz w:val="24"/>
            <w:szCs w:val="24"/>
            <w:rtl/>
          </w:rPr>
          <w:delText xml:space="preserve">להוראות </w:delText>
        </w:r>
      </w:del>
      <w:ins w:id="54" w:author="שמעון" w:date="2022-05-26T19:25:00Z">
        <w:r w:rsidR="00A55908">
          <w:rPr>
            <w:rFonts w:ascii="David" w:hAnsi="David" w:cs="David" w:hint="cs"/>
            <w:sz w:val="24"/>
            <w:szCs w:val="24"/>
            <w:rtl/>
          </w:rPr>
          <w:t xml:space="preserve"> </w:t>
        </w:r>
      </w:ins>
      <w:del w:id="55" w:author="שמעון" w:date="2022-05-26T19:26:00Z">
        <w:r w:rsidR="002B254C" w:rsidDel="00A55908">
          <w:rPr>
            <w:rFonts w:ascii="David" w:hAnsi="David" w:cs="David" w:hint="cs"/>
            <w:sz w:val="24"/>
            <w:szCs w:val="24"/>
            <w:rtl/>
          </w:rPr>
          <w:delText xml:space="preserve">התשלום </w:delText>
        </w:r>
      </w:del>
      <w:ins w:id="56" w:author="שמעון" w:date="2022-05-26T19:26:00Z">
        <w:r w:rsidR="00A55908">
          <w:rPr>
            <w:rFonts w:ascii="David" w:hAnsi="David" w:cs="David" w:hint="cs"/>
            <w:sz w:val="24"/>
            <w:szCs w:val="24"/>
            <w:rtl/>
          </w:rPr>
          <w:t xml:space="preserve">לתשלום </w:t>
        </w:r>
        <w:proofErr w:type="spellStart"/>
        <w:r w:rsidR="00A55908">
          <w:rPr>
            <w:rFonts w:ascii="David" w:hAnsi="David" w:cs="David" w:hint="cs"/>
            <w:sz w:val="24"/>
            <w:szCs w:val="24"/>
            <w:rtl/>
          </w:rPr>
          <w:t>הגימלאות</w:t>
        </w:r>
        <w:proofErr w:type="spellEnd"/>
        <w:r w:rsidR="00A55908">
          <w:rPr>
            <w:rFonts w:ascii="David" w:hAnsi="David" w:cs="David" w:hint="cs"/>
            <w:sz w:val="24"/>
            <w:szCs w:val="24"/>
            <w:rtl/>
          </w:rPr>
          <w:t xml:space="preserve"> </w:t>
        </w:r>
      </w:ins>
      <w:r w:rsidR="002B254C">
        <w:rPr>
          <w:rFonts w:ascii="David" w:hAnsi="David" w:cs="David" w:hint="cs"/>
          <w:sz w:val="24"/>
          <w:szCs w:val="24"/>
          <w:rtl/>
        </w:rPr>
        <w:t xml:space="preserve">שביצעה </w:t>
      </w:r>
      <w:proofErr w:type="spellStart"/>
      <w:r w:rsidR="002B254C">
        <w:rPr>
          <w:rFonts w:ascii="David" w:hAnsi="David" w:cs="David" w:hint="cs"/>
          <w:sz w:val="24"/>
          <w:szCs w:val="24"/>
          <w:rtl/>
        </w:rPr>
        <w:t>מינהלת</w:t>
      </w:r>
      <w:proofErr w:type="spellEnd"/>
      <w:r w:rsidR="002B254C">
        <w:rPr>
          <w:rFonts w:ascii="David" w:hAnsi="David" w:cs="David" w:hint="cs"/>
          <w:sz w:val="24"/>
          <w:szCs w:val="24"/>
          <w:rtl/>
        </w:rPr>
        <w:t xml:space="preserve"> </w:t>
      </w:r>
      <w:proofErr w:type="spellStart"/>
      <w:r>
        <w:rPr>
          <w:rFonts w:ascii="David" w:hAnsi="David" w:cs="David" w:hint="cs"/>
          <w:sz w:val="24"/>
          <w:szCs w:val="24"/>
          <w:rtl/>
        </w:rPr>
        <w:t>הגימלאות</w:t>
      </w:r>
      <w:proofErr w:type="spellEnd"/>
      <w:r>
        <w:rPr>
          <w:rFonts w:ascii="David" w:hAnsi="David" w:cs="David" w:hint="cs"/>
          <w:sz w:val="24"/>
          <w:szCs w:val="24"/>
          <w:rtl/>
        </w:rPr>
        <w:t>.</w:t>
      </w:r>
      <w:r w:rsidR="009C6F2F">
        <w:rPr>
          <w:rFonts w:ascii="David" w:hAnsi="David" w:cs="David" w:hint="cs"/>
          <w:sz w:val="24"/>
          <w:szCs w:val="24"/>
          <w:rtl/>
        </w:rPr>
        <w:t xml:space="preserve"> מכתב </w:t>
      </w:r>
      <w:proofErr w:type="spellStart"/>
      <w:r w:rsidR="009C6F2F">
        <w:rPr>
          <w:rFonts w:ascii="David" w:hAnsi="David" w:cs="David" w:hint="cs"/>
          <w:sz w:val="24"/>
          <w:szCs w:val="24"/>
          <w:rtl/>
        </w:rPr>
        <w:t>זה</w:t>
      </w:r>
      <w:del w:id="57" w:author="שמעון" w:date="2022-05-27T15:49:00Z">
        <w:r w:rsidR="009C6F2F" w:rsidDel="00205B1E">
          <w:rPr>
            <w:rFonts w:ascii="David" w:hAnsi="David" w:cs="David" w:hint="cs"/>
            <w:sz w:val="24"/>
            <w:szCs w:val="24"/>
            <w:rtl/>
          </w:rPr>
          <w:delText xml:space="preserve"> </w:delText>
        </w:r>
      </w:del>
      <w:del w:id="58" w:author="שמעון" w:date="2022-05-26T19:28:00Z">
        <w:r w:rsidR="009C6F2F" w:rsidDel="00112E04">
          <w:rPr>
            <w:rFonts w:ascii="David" w:hAnsi="David" w:cs="David" w:hint="cs"/>
            <w:sz w:val="24"/>
            <w:szCs w:val="24"/>
            <w:rtl/>
          </w:rPr>
          <w:delText xml:space="preserve">נחתם </w:delText>
        </w:r>
      </w:del>
      <w:ins w:id="59" w:author="שמעון" w:date="2022-05-26T19:28:00Z">
        <w:r w:rsidR="00112E04">
          <w:rPr>
            <w:rFonts w:ascii="David" w:hAnsi="David" w:cs="David" w:hint="cs"/>
            <w:sz w:val="24"/>
            <w:szCs w:val="24"/>
            <w:rtl/>
          </w:rPr>
          <w:t>הוכן</w:t>
        </w:r>
        <w:proofErr w:type="spellEnd"/>
        <w:r w:rsidR="00112E04">
          <w:rPr>
            <w:rFonts w:ascii="David" w:hAnsi="David" w:cs="David" w:hint="cs"/>
            <w:sz w:val="24"/>
            <w:szCs w:val="24"/>
            <w:rtl/>
          </w:rPr>
          <w:t xml:space="preserve"> </w:t>
        </w:r>
      </w:ins>
      <w:r w:rsidR="009C6F2F">
        <w:rPr>
          <w:rFonts w:ascii="David" w:hAnsi="David" w:cs="David" w:hint="cs"/>
          <w:sz w:val="24"/>
          <w:szCs w:val="24"/>
          <w:rtl/>
        </w:rPr>
        <w:t xml:space="preserve">שלושה חודשים </w:t>
      </w:r>
      <w:r w:rsidR="009C6F2F" w:rsidRPr="00112E04">
        <w:rPr>
          <w:rFonts w:ascii="David" w:hAnsi="David" w:cs="David" w:hint="eastAsia"/>
          <w:sz w:val="24"/>
          <w:szCs w:val="24"/>
          <w:u w:val="single"/>
          <w:rtl/>
          <w:rPrChange w:id="60" w:author="שמעון" w:date="2022-05-26T19:29:00Z">
            <w:rPr>
              <w:rFonts w:ascii="David" w:hAnsi="David" w:cs="David" w:hint="eastAsia"/>
              <w:sz w:val="24"/>
              <w:szCs w:val="24"/>
              <w:rtl/>
            </w:rPr>
          </w:rPrChange>
        </w:rPr>
        <w:t>לפני</w:t>
      </w:r>
      <w:r w:rsidR="009C6F2F">
        <w:rPr>
          <w:rFonts w:ascii="David" w:hAnsi="David" w:cs="David" w:hint="cs"/>
          <w:sz w:val="24"/>
          <w:szCs w:val="24"/>
          <w:rtl/>
        </w:rPr>
        <w:t xml:space="preserve"> </w:t>
      </w:r>
      <w:ins w:id="61" w:author="שמעון" w:date="2022-05-26T19:28:00Z">
        <w:r w:rsidR="00112E04">
          <w:rPr>
            <w:rFonts w:ascii="David" w:hAnsi="David" w:cs="David" w:hint="cs"/>
            <w:sz w:val="24"/>
            <w:szCs w:val="24"/>
            <w:rtl/>
          </w:rPr>
          <w:t>החלטת הנציב מיום 2</w:t>
        </w:r>
      </w:ins>
      <w:ins w:id="62" w:author="שמעון" w:date="2022-05-26T19:29:00Z">
        <w:r w:rsidR="00112E04">
          <w:rPr>
            <w:rFonts w:ascii="David" w:hAnsi="David" w:cs="David" w:hint="cs"/>
            <w:sz w:val="24"/>
            <w:szCs w:val="24"/>
            <w:rtl/>
          </w:rPr>
          <w:t>2</w:t>
        </w:r>
      </w:ins>
      <w:ins w:id="63" w:author="שמעון" w:date="2022-05-26T19:28:00Z">
        <w:r w:rsidR="00112E04">
          <w:rPr>
            <w:rFonts w:ascii="David" w:hAnsi="David" w:cs="David" w:hint="cs"/>
            <w:sz w:val="24"/>
            <w:szCs w:val="24"/>
            <w:rtl/>
          </w:rPr>
          <w:t>.11.2012</w:t>
        </w:r>
      </w:ins>
      <w:ins w:id="64" w:author="שמעון" w:date="2022-05-26T19:29:00Z">
        <w:r w:rsidR="00112E04">
          <w:rPr>
            <w:rFonts w:ascii="David" w:hAnsi="David" w:cs="David" w:hint="cs"/>
            <w:sz w:val="24"/>
            <w:szCs w:val="24"/>
            <w:rtl/>
          </w:rPr>
          <w:t xml:space="preserve"> </w:t>
        </w:r>
      </w:ins>
      <w:ins w:id="65" w:author="שמעון" w:date="2022-05-26T19:30:00Z">
        <w:r w:rsidR="00112E04">
          <w:rPr>
            <w:rFonts w:ascii="David" w:hAnsi="David" w:cs="David" w:hint="cs"/>
            <w:sz w:val="24"/>
            <w:szCs w:val="24"/>
            <w:rtl/>
          </w:rPr>
          <w:t xml:space="preserve">להפריש </w:t>
        </w:r>
      </w:ins>
      <w:del w:id="66" w:author="שמעון" w:date="2022-05-26T19:30:00Z">
        <w:r w:rsidR="009C6F2F" w:rsidDel="00112E04">
          <w:rPr>
            <w:rFonts w:ascii="David" w:hAnsi="David" w:cs="David" w:hint="cs"/>
            <w:sz w:val="24"/>
            <w:szCs w:val="24"/>
            <w:rtl/>
          </w:rPr>
          <w:delText>פרישת</w:delText>
        </w:r>
      </w:del>
      <w:ins w:id="67" w:author="שמעון" w:date="2022-05-26T19:30:00Z">
        <w:r w:rsidR="00112E04">
          <w:rPr>
            <w:rFonts w:ascii="David" w:hAnsi="David" w:cs="David" w:hint="cs"/>
            <w:sz w:val="24"/>
            <w:szCs w:val="24"/>
            <w:rtl/>
          </w:rPr>
          <w:t xml:space="preserve"> את</w:t>
        </w:r>
      </w:ins>
      <w:r w:rsidR="009C6F2F">
        <w:rPr>
          <w:rFonts w:ascii="David" w:hAnsi="David" w:cs="David" w:hint="cs"/>
          <w:sz w:val="24"/>
          <w:szCs w:val="24"/>
          <w:rtl/>
        </w:rPr>
        <w:t xml:space="preserve"> התובע </w:t>
      </w:r>
      <w:proofErr w:type="spellStart"/>
      <w:ins w:id="68" w:author="שמעון" w:date="2022-05-26T19:30:00Z">
        <w:r w:rsidR="00112E04">
          <w:rPr>
            <w:rFonts w:ascii="David" w:hAnsi="David" w:cs="David" w:hint="cs"/>
            <w:sz w:val="24"/>
            <w:szCs w:val="24"/>
            <w:rtl/>
          </w:rPr>
          <w:t>לגימלאות</w:t>
        </w:r>
        <w:proofErr w:type="spellEnd"/>
        <w:r w:rsidR="00112E04">
          <w:rPr>
            <w:rFonts w:ascii="David" w:hAnsi="David" w:cs="David" w:hint="cs"/>
            <w:sz w:val="24"/>
            <w:szCs w:val="24"/>
            <w:rtl/>
          </w:rPr>
          <w:t xml:space="preserve"> </w:t>
        </w:r>
      </w:ins>
      <w:r w:rsidR="009C6F2F">
        <w:rPr>
          <w:rFonts w:ascii="David" w:hAnsi="David" w:cs="David" w:hint="cs"/>
          <w:sz w:val="24"/>
          <w:szCs w:val="24"/>
          <w:rtl/>
        </w:rPr>
        <w:t xml:space="preserve">ולפני </w:t>
      </w:r>
      <w:proofErr w:type="spellStart"/>
      <w:r w:rsidR="009C6F2F">
        <w:rPr>
          <w:rFonts w:ascii="David" w:hAnsi="David" w:cs="David" w:hint="cs"/>
          <w:sz w:val="24"/>
          <w:szCs w:val="24"/>
          <w:rtl/>
        </w:rPr>
        <w:t>שמי</w:t>
      </w:r>
      <w:r w:rsidR="00EB1AF8">
        <w:rPr>
          <w:rFonts w:ascii="David" w:hAnsi="David" w:cs="David" w:hint="cs"/>
          <w:sz w:val="24"/>
          <w:szCs w:val="24"/>
          <w:rtl/>
        </w:rPr>
        <w:t>נהל</w:t>
      </w:r>
      <w:proofErr w:type="spellEnd"/>
      <w:r w:rsidR="00EB1AF8">
        <w:rPr>
          <w:rFonts w:ascii="David" w:hAnsi="David" w:cs="David" w:hint="cs"/>
          <w:sz w:val="24"/>
          <w:szCs w:val="24"/>
          <w:rtl/>
        </w:rPr>
        <w:t xml:space="preserve"> </w:t>
      </w:r>
      <w:proofErr w:type="spellStart"/>
      <w:r w:rsidR="00EB1AF8">
        <w:rPr>
          <w:rFonts w:ascii="David" w:hAnsi="David" w:cs="David" w:hint="cs"/>
          <w:sz w:val="24"/>
          <w:szCs w:val="24"/>
          <w:rtl/>
        </w:rPr>
        <w:t>הגימלאות</w:t>
      </w:r>
      <w:proofErr w:type="spellEnd"/>
      <w:r w:rsidR="00EB1AF8">
        <w:rPr>
          <w:rFonts w:ascii="David" w:hAnsi="David" w:cs="David" w:hint="cs"/>
          <w:sz w:val="24"/>
          <w:szCs w:val="24"/>
          <w:rtl/>
        </w:rPr>
        <w:t xml:space="preserve"> נכנס לתמונה.</w:t>
      </w:r>
    </w:p>
    <w:p w14:paraId="65E425AE" w14:textId="383884FA"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 xml:space="preserve">התובע חולק על האמור בס' 3 של מכתב </w:t>
      </w:r>
      <w:r w:rsidR="002B254C">
        <w:rPr>
          <w:rFonts w:ascii="David" w:hAnsi="David" w:cs="David" w:hint="cs"/>
          <w:sz w:val="24"/>
          <w:szCs w:val="24"/>
          <w:rtl/>
        </w:rPr>
        <w:t xml:space="preserve">אהרונוב, </w:t>
      </w:r>
      <w:r w:rsidRPr="0011087B">
        <w:rPr>
          <w:rFonts w:ascii="David" w:hAnsi="David" w:cs="David" w:hint="cs"/>
          <w:sz w:val="24"/>
          <w:szCs w:val="24"/>
          <w:rtl/>
        </w:rPr>
        <w:t xml:space="preserve">שקבע כי </w:t>
      </w:r>
      <w:r w:rsidR="002B254C">
        <w:rPr>
          <w:rFonts w:ascii="David" w:hAnsi="David" w:cs="David" w:hint="cs"/>
          <w:sz w:val="24"/>
          <w:szCs w:val="24"/>
          <w:rtl/>
        </w:rPr>
        <w:t>ה</w:t>
      </w:r>
      <w:r w:rsidRPr="0011087B">
        <w:rPr>
          <w:rFonts w:ascii="David" w:hAnsi="David" w:cs="David" w:hint="cs"/>
          <w:sz w:val="24"/>
          <w:szCs w:val="24"/>
          <w:rtl/>
        </w:rPr>
        <w:t>משכורת</w:t>
      </w:r>
      <w:r w:rsidR="002B254C">
        <w:rPr>
          <w:rFonts w:ascii="David" w:hAnsi="David" w:cs="David" w:hint="cs"/>
          <w:sz w:val="24"/>
          <w:szCs w:val="24"/>
          <w:rtl/>
        </w:rPr>
        <w:t xml:space="preserve"> הקובעת </w:t>
      </w:r>
      <w:proofErr w:type="spellStart"/>
      <w:r w:rsidR="002B254C">
        <w:rPr>
          <w:rFonts w:ascii="David" w:hAnsi="David" w:cs="David" w:hint="cs"/>
          <w:sz w:val="24"/>
          <w:szCs w:val="24"/>
          <w:rtl/>
        </w:rPr>
        <w:t>לגימלה</w:t>
      </w:r>
      <w:proofErr w:type="spellEnd"/>
      <w:r w:rsidR="002B254C">
        <w:rPr>
          <w:rFonts w:ascii="David" w:hAnsi="David" w:cs="David" w:hint="cs"/>
          <w:sz w:val="24"/>
          <w:szCs w:val="24"/>
          <w:rtl/>
        </w:rPr>
        <w:t xml:space="preserve"> על תקופת המינוי </w:t>
      </w:r>
      <w:r w:rsidRPr="0011087B">
        <w:rPr>
          <w:rFonts w:ascii="David" w:hAnsi="David" w:cs="David" w:hint="cs"/>
          <w:sz w:val="24"/>
          <w:szCs w:val="24"/>
          <w:rtl/>
        </w:rPr>
        <w:t xml:space="preserve">תהיה עפ"י דרגה 44+. התובע סבור כי היה צורך לקבוע שדרגת הפרישה </w:t>
      </w:r>
      <w:r w:rsidR="002B254C">
        <w:rPr>
          <w:rFonts w:ascii="David" w:hAnsi="David" w:cs="David" w:hint="cs"/>
          <w:sz w:val="24"/>
          <w:szCs w:val="24"/>
          <w:rtl/>
        </w:rPr>
        <w:t xml:space="preserve">לתקופת המינוי </w:t>
      </w:r>
      <w:r w:rsidRPr="0011087B">
        <w:rPr>
          <w:rFonts w:ascii="David" w:hAnsi="David" w:cs="David" w:hint="cs"/>
          <w:sz w:val="24"/>
          <w:szCs w:val="24"/>
          <w:rtl/>
        </w:rPr>
        <w:t>היא 4</w:t>
      </w:r>
      <w:r w:rsidR="00EB1AF8">
        <w:rPr>
          <w:rFonts w:ascii="David" w:hAnsi="David" w:cs="David" w:hint="cs"/>
          <w:sz w:val="24"/>
          <w:szCs w:val="24"/>
          <w:rtl/>
        </w:rPr>
        <w:t>6</w:t>
      </w:r>
      <w:r w:rsidRPr="0011087B">
        <w:rPr>
          <w:rFonts w:ascii="David" w:hAnsi="David" w:cs="David" w:hint="cs"/>
          <w:sz w:val="24"/>
          <w:szCs w:val="24"/>
          <w:rtl/>
        </w:rPr>
        <w:t>+.</w:t>
      </w:r>
    </w:p>
    <w:p w14:paraId="10360C4A" w14:textId="1A856809" w:rsidR="00EF6047" w:rsidRPr="00EB1AF8" w:rsidRDefault="00EF6047" w:rsidP="00EF6047">
      <w:pPr>
        <w:spacing w:after="0" w:line="360" w:lineRule="auto"/>
        <w:jc w:val="both"/>
        <w:rPr>
          <w:rFonts w:ascii="David" w:hAnsi="David" w:cs="David"/>
          <w:sz w:val="24"/>
          <w:szCs w:val="24"/>
          <w:rtl/>
        </w:rPr>
      </w:pPr>
    </w:p>
    <w:p w14:paraId="6CD1DDB9" w14:textId="48782ACD" w:rsidR="00EF6047" w:rsidRDefault="00EF6047" w:rsidP="00EF6047">
      <w:pPr>
        <w:pStyle w:val="a3"/>
        <w:spacing w:after="0" w:line="360" w:lineRule="auto"/>
        <w:ind w:left="444"/>
        <w:jc w:val="both"/>
        <w:rPr>
          <w:rFonts w:ascii="David" w:hAnsi="David" w:cs="David"/>
          <w:b/>
          <w:bCs/>
          <w:sz w:val="24"/>
          <w:szCs w:val="24"/>
          <w:u w:val="single"/>
          <w:rtl/>
        </w:rPr>
      </w:pPr>
      <w:r>
        <w:rPr>
          <w:rFonts w:ascii="David" w:hAnsi="David" w:cs="David" w:hint="cs"/>
          <w:b/>
          <w:bCs/>
          <w:sz w:val="24"/>
          <w:szCs w:val="24"/>
          <w:u w:val="single"/>
          <w:rtl/>
        </w:rPr>
        <w:t>ואלה נימוקי התביעה:</w:t>
      </w:r>
    </w:p>
    <w:p w14:paraId="450ECE64" w14:textId="43391101" w:rsidR="00F258C4" w:rsidRPr="007A68E1" w:rsidRDefault="00F258C4" w:rsidP="00F258C4">
      <w:pPr>
        <w:pStyle w:val="a3"/>
        <w:numPr>
          <w:ilvl w:val="0"/>
          <w:numId w:val="4"/>
        </w:numPr>
        <w:spacing w:after="0" w:line="360" w:lineRule="auto"/>
        <w:jc w:val="both"/>
        <w:rPr>
          <w:rFonts w:ascii="David" w:hAnsi="David" w:cs="David"/>
          <w:b/>
          <w:bCs/>
          <w:sz w:val="24"/>
          <w:szCs w:val="24"/>
          <w:u w:val="single"/>
        </w:rPr>
      </w:pPr>
      <w:r>
        <w:rPr>
          <w:rFonts w:ascii="David" w:hAnsi="David" w:cs="David" w:hint="cs"/>
          <w:sz w:val="24"/>
          <w:szCs w:val="24"/>
          <w:rtl/>
        </w:rPr>
        <w:t>לאחר שהתובע קיבל פיצויים על יתר</w:t>
      </w:r>
      <w:r w:rsidRPr="007A68E1">
        <w:rPr>
          <w:rFonts w:ascii="David" w:hAnsi="David" w:cs="David" w:hint="cs"/>
          <w:sz w:val="24"/>
          <w:szCs w:val="24"/>
          <w:rtl/>
        </w:rPr>
        <w:t xml:space="preserve">ת שנות עבודתו </w:t>
      </w:r>
      <w:r w:rsidR="007A68E1" w:rsidRPr="007A68E1">
        <w:rPr>
          <w:rFonts w:ascii="David" w:hAnsi="David" w:cs="David" w:hint="cs"/>
          <w:sz w:val="24"/>
          <w:szCs w:val="24"/>
          <w:rtl/>
        </w:rPr>
        <w:t>מעבר ל-35 שנים, נותרה השאלה כיצ</w:t>
      </w:r>
      <w:r w:rsidR="007A68E1">
        <w:rPr>
          <w:rFonts w:ascii="David" w:hAnsi="David" w:cs="David" w:hint="cs"/>
          <w:sz w:val="24"/>
          <w:szCs w:val="24"/>
          <w:rtl/>
        </w:rPr>
        <w:t>ד</w:t>
      </w:r>
      <w:r w:rsidR="007A68E1" w:rsidRPr="007A68E1">
        <w:rPr>
          <w:rFonts w:ascii="David" w:hAnsi="David" w:cs="David" w:hint="cs"/>
          <w:sz w:val="24"/>
          <w:szCs w:val="24"/>
          <w:rtl/>
        </w:rPr>
        <w:t xml:space="preserve"> תחושב </w:t>
      </w:r>
      <w:proofErr w:type="spellStart"/>
      <w:r w:rsidR="007A68E1" w:rsidRPr="007A68E1">
        <w:rPr>
          <w:rFonts w:ascii="David" w:hAnsi="David" w:cs="David" w:hint="cs"/>
          <w:sz w:val="24"/>
          <w:szCs w:val="24"/>
          <w:rtl/>
        </w:rPr>
        <w:t>גימלתו</w:t>
      </w:r>
      <w:proofErr w:type="spellEnd"/>
      <w:r w:rsidR="007A68E1" w:rsidRPr="007A68E1">
        <w:rPr>
          <w:rFonts w:ascii="David" w:hAnsi="David" w:cs="David" w:hint="cs"/>
          <w:sz w:val="24"/>
          <w:szCs w:val="24"/>
          <w:rtl/>
        </w:rPr>
        <w:t xml:space="preserve"> ב-35 השנים שנותרו</w:t>
      </w:r>
      <w:r w:rsidR="007A68E1">
        <w:rPr>
          <w:rFonts w:ascii="David" w:hAnsi="David" w:cs="David" w:hint="cs"/>
          <w:sz w:val="24"/>
          <w:szCs w:val="24"/>
          <w:rtl/>
        </w:rPr>
        <w:t>.</w:t>
      </w:r>
    </w:p>
    <w:p w14:paraId="7F4E18BE" w14:textId="5EA31D7B" w:rsidR="007A68E1" w:rsidRDefault="007A68E1" w:rsidP="007A68E1">
      <w:pPr>
        <w:pStyle w:val="a3"/>
        <w:spacing w:after="0" w:line="360" w:lineRule="auto"/>
        <w:ind w:left="444"/>
        <w:jc w:val="both"/>
        <w:rPr>
          <w:rFonts w:ascii="David" w:hAnsi="David" w:cs="David"/>
          <w:sz w:val="24"/>
          <w:szCs w:val="24"/>
          <w:rtl/>
        </w:rPr>
      </w:pPr>
      <w:r>
        <w:rPr>
          <w:rFonts w:ascii="David" w:hAnsi="David" w:cs="David" w:hint="cs"/>
          <w:sz w:val="24"/>
          <w:szCs w:val="24"/>
          <w:rtl/>
        </w:rPr>
        <w:t>שאלה זו מתחלקת לשתי שאלות משנה:</w:t>
      </w:r>
    </w:p>
    <w:p w14:paraId="32AED5B8" w14:textId="76CD8137" w:rsidR="007A68E1" w:rsidRPr="00E1676A" w:rsidRDefault="007A68E1" w:rsidP="007A68E1">
      <w:pPr>
        <w:pStyle w:val="a3"/>
        <w:numPr>
          <w:ilvl w:val="0"/>
          <w:numId w:val="10"/>
        </w:numPr>
        <w:spacing w:after="0" w:line="360" w:lineRule="auto"/>
        <w:jc w:val="both"/>
        <w:rPr>
          <w:rFonts w:ascii="David" w:hAnsi="David" w:cs="David"/>
          <w:b/>
          <w:bCs/>
          <w:sz w:val="24"/>
          <w:szCs w:val="24"/>
          <w:u w:val="single"/>
        </w:rPr>
      </w:pPr>
      <w:r>
        <w:rPr>
          <w:rFonts w:ascii="David" w:hAnsi="David" w:cs="David" w:hint="cs"/>
          <w:sz w:val="24"/>
          <w:szCs w:val="24"/>
          <w:rtl/>
        </w:rPr>
        <w:t xml:space="preserve">כמה שנים משנות עבודתו הנותרות </w:t>
      </w:r>
      <w:r w:rsidR="00E1676A">
        <w:rPr>
          <w:rFonts w:ascii="David" w:hAnsi="David" w:cs="David" w:hint="cs"/>
          <w:sz w:val="24"/>
          <w:szCs w:val="24"/>
          <w:rtl/>
        </w:rPr>
        <w:t xml:space="preserve">יש לייחס לעבודתו על פי </w:t>
      </w:r>
      <w:r w:rsidR="00E90C8C">
        <w:rPr>
          <w:rFonts w:ascii="David" w:hAnsi="David" w:cs="David" w:hint="cs"/>
          <w:sz w:val="24"/>
          <w:szCs w:val="24"/>
          <w:rtl/>
        </w:rPr>
        <w:t xml:space="preserve">חוזה הבכירים </w:t>
      </w:r>
      <w:r w:rsidR="00E1676A">
        <w:rPr>
          <w:rFonts w:ascii="David" w:hAnsi="David" w:cs="David" w:hint="cs"/>
          <w:sz w:val="24"/>
          <w:szCs w:val="24"/>
          <w:rtl/>
        </w:rPr>
        <w:t>וכמה על פי</w:t>
      </w:r>
      <w:r w:rsidR="00E90C8C">
        <w:rPr>
          <w:rFonts w:ascii="David" w:hAnsi="David" w:cs="David" w:hint="cs"/>
          <w:sz w:val="24"/>
          <w:szCs w:val="24"/>
          <w:rtl/>
        </w:rPr>
        <w:t xml:space="preserve"> כתב מינוי</w:t>
      </w:r>
      <w:r w:rsidR="00E1676A">
        <w:rPr>
          <w:rFonts w:ascii="David" w:hAnsi="David" w:cs="David" w:hint="cs"/>
          <w:sz w:val="24"/>
          <w:szCs w:val="24"/>
          <w:rtl/>
        </w:rPr>
        <w:t>.</w:t>
      </w:r>
    </w:p>
    <w:p w14:paraId="407BDCC4" w14:textId="5DB79B80" w:rsidR="00E1676A" w:rsidRDefault="00E1676A" w:rsidP="007A68E1">
      <w:pPr>
        <w:pStyle w:val="a3"/>
        <w:numPr>
          <w:ilvl w:val="0"/>
          <w:numId w:val="10"/>
        </w:numPr>
        <w:spacing w:after="0" w:line="360" w:lineRule="auto"/>
        <w:jc w:val="both"/>
        <w:rPr>
          <w:rFonts w:ascii="David" w:hAnsi="David" w:cs="David"/>
          <w:sz w:val="24"/>
          <w:szCs w:val="24"/>
        </w:rPr>
      </w:pPr>
      <w:r w:rsidRPr="008E35F0">
        <w:rPr>
          <w:rFonts w:ascii="David" w:hAnsi="David" w:cs="David" w:hint="cs"/>
          <w:sz w:val="24"/>
          <w:szCs w:val="24"/>
          <w:rtl/>
        </w:rPr>
        <w:t xml:space="preserve">בכל אחת מתקופות העבודה </w:t>
      </w:r>
      <w:r w:rsidR="008E35F0" w:rsidRPr="008E35F0">
        <w:rPr>
          <w:rFonts w:ascii="David" w:hAnsi="David" w:cs="David" w:hint="cs"/>
          <w:sz w:val="24"/>
          <w:szCs w:val="24"/>
          <w:rtl/>
        </w:rPr>
        <w:t>מה צרי</w:t>
      </w:r>
      <w:r w:rsidR="006428F9">
        <w:rPr>
          <w:rFonts w:ascii="David" w:hAnsi="David" w:cs="David" w:hint="cs"/>
          <w:sz w:val="24"/>
          <w:szCs w:val="24"/>
          <w:rtl/>
        </w:rPr>
        <w:t>כים</w:t>
      </w:r>
      <w:r w:rsidR="008E35F0" w:rsidRPr="008E35F0">
        <w:rPr>
          <w:rFonts w:ascii="David" w:hAnsi="David" w:cs="David" w:hint="cs"/>
          <w:sz w:val="24"/>
          <w:szCs w:val="24"/>
          <w:rtl/>
        </w:rPr>
        <w:t xml:space="preserve"> להיות </w:t>
      </w:r>
      <w:r w:rsidR="006428F9">
        <w:rPr>
          <w:rFonts w:ascii="David" w:hAnsi="David" w:cs="David" w:hint="cs"/>
          <w:sz w:val="24"/>
          <w:szCs w:val="24"/>
          <w:rtl/>
        </w:rPr>
        <w:t>הנתונים ל</w:t>
      </w:r>
      <w:ins w:id="69" w:author="שמעון" w:date="2022-05-27T15:50:00Z">
        <w:r w:rsidR="00205B1E">
          <w:rPr>
            <w:rFonts w:ascii="David" w:hAnsi="David" w:cs="David" w:hint="cs"/>
            <w:sz w:val="24"/>
            <w:szCs w:val="24"/>
            <w:rtl/>
          </w:rPr>
          <w:t xml:space="preserve">חישוב </w:t>
        </w:r>
        <w:proofErr w:type="spellStart"/>
        <w:r w:rsidR="00205B1E">
          <w:rPr>
            <w:rFonts w:ascii="David" w:hAnsi="David" w:cs="David" w:hint="cs"/>
            <w:sz w:val="24"/>
            <w:szCs w:val="24"/>
            <w:rtl/>
          </w:rPr>
          <w:t>ה</w:t>
        </w:r>
      </w:ins>
      <w:r w:rsidR="006428F9">
        <w:rPr>
          <w:rFonts w:ascii="David" w:hAnsi="David" w:cs="David" w:hint="cs"/>
          <w:sz w:val="24"/>
          <w:szCs w:val="24"/>
          <w:rtl/>
        </w:rPr>
        <w:t>גימלה</w:t>
      </w:r>
      <w:proofErr w:type="spellEnd"/>
      <w:r w:rsidR="008E35F0" w:rsidRPr="008E35F0">
        <w:rPr>
          <w:rFonts w:ascii="David" w:hAnsi="David" w:cs="David" w:hint="cs"/>
          <w:sz w:val="24"/>
          <w:szCs w:val="24"/>
          <w:rtl/>
        </w:rPr>
        <w:t>.</w:t>
      </w:r>
    </w:p>
    <w:p w14:paraId="2497750B" w14:textId="59AC1FD1"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t>תחילה לשאלה הראשונה.</w:t>
      </w:r>
    </w:p>
    <w:p w14:paraId="696F8A96" w14:textId="0ABE18D6" w:rsidR="000C73E1" w:rsidRDefault="000C73E1" w:rsidP="000C73E1">
      <w:pPr>
        <w:spacing w:after="0" w:line="360" w:lineRule="auto"/>
        <w:ind w:left="444"/>
        <w:jc w:val="both"/>
        <w:rPr>
          <w:rFonts w:ascii="David" w:hAnsi="David" w:cs="David"/>
          <w:sz w:val="24"/>
          <w:szCs w:val="24"/>
          <w:rtl/>
        </w:rPr>
      </w:pPr>
      <w:r>
        <w:rPr>
          <w:rFonts w:ascii="David" w:hAnsi="David" w:cs="David" w:hint="cs"/>
          <w:sz w:val="24"/>
          <w:szCs w:val="24"/>
          <w:rtl/>
        </w:rPr>
        <w:t xml:space="preserve">מכתבו של מר אהרונוב כולל בס' 4 </w:t>
      </w:r>
      <w:r w:rsidR="006428F9">
        <w:rPr>
          <w:rFonts w:ascii="David" w:hAnsi="David" w:cs="David" w:hint="cs"/>
          <w:sz w:val="24"/>
          <w:szCs w:val="24"/>
          <w:rtl/>
        </w:rPr>
        <w:t xml:space="preserve">נוסחה </w:t>
      </w:r>
      <w:r>
        <w:rPr>
          <w:rFonts w:ascii="David" w:hAnsi="David" w:cs="David" w:hint="cs"/>
          <w:sz w:val="24"/>
          <w:szCs w:val="24"/>
          <w:rtl/>
        </w:rPr>
        <w:t xml:space="preserve">המפרטת כיצד יש לחשב את החלקים השונים של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ולקבוע את "תקופת </w:t>
      </w:r>
      <w:r w:rsidR="006428F9">
        <w:rPr>
          <w:rFonts w:ascii="David" w:hAnsi="David" w:cs="David" w:hint="cs"/>
          <w:sz w:val="24"/>
          <w:szCs w:val="24"/>
          <w:rtl/>
        </w:rPr>
        <w:t>העבודה ב</w:t>
      </w:r>
      <w:r>
        <w:rPr>
          <w:rFonts w:ascii="David" w:hAnsi="David" w:cs="David" w:hint="cs"/>
          <w:sz w:val="24"/>
          <w:szCs w:val="24"/>
          <w:rtl/>
        </w:rPr>
        <w:t>חוזה</w:t>
      </w:r>
      <w:r w:rsidR="006428F9">
        <w:rPr>
          <w:rFonts w:ascii="David" w:hAnsi="David" w:cs="David" w:hint="cs"/>
          <w:sz w:val="24"/>
          <w:szCs w:val="24"/>
          <w:rtl/>
        </w:rPr>
        <w:t xml:space="preserve"> הבכירים</w:t>
      </w:r>
      <w:r>
        <w:rPr>
          <w:rFonts w:ascii="David" w:hAnsi="David" w:cs="David" w:hint="cs"/>
          <w:sz w:val="24"/>
          <w:szCs w:val="24"/>
          <w:rtl/>
        </w:rPr>
        <w:t xml:space="preserve">", ואת "תקופת כתב המינוי" </w:t>
      </w:r>
      <w:r w:rsidR="006428F9">
        <w:rPr>
          <w:rFonts w:ascii="David" w:hAnsi="David" w:cs="David" w:hint="cs"/>
          <w:sz w:val="24"/>
          <w:szCs w:val="24"/>
          <w:rtl/>
        </w:rPr>
        <w:t>מתוך</w:t>
      </w:r>
      <w:r>
        <w:rPr>
          <w:rFonts w:ascii="David" w:hAnsi="David" w:cs="David" w:hint="cs"/>
          <w:sz w:val="24"/>
          <w:szCs w:val="24"/>
          <w:rtl/>
        </w:rPr>
        <w:t xml:space="preserve"> "כלל תקופת השירות"</w:t>
      </w:r>
      <w:r w:rsidR="00712427">
        <w:rPr>
          <w:rFonts w:ascii="David" w:hAnsi="David" w:cs="David" w:hint="cs"/>
          <w:sz w:val="24"/>
          <w:szCs w:val="24"/>
          <w:rtl/>
        </w:rPr>
        <w:t xml:space="preserve">. </w:t>
      </w:r>
      <w:del w:id="70" w:author="שמעון" w:date="2022-05-27T15:51:00Z">
        <w:r w:rsidR="00712427" w:rsidDel="00205B1E">
          <w:rPr>
            <w:rFonts w:ascii="David" w:hAnsi="David" w:cs="David" w:hint="cs"/>
            <w:sz w:val="24"/>
            <w:szCs w:val="24"/>
            <w:rtl/>
          </w:rPr>
          <w:delText xml:space="preserve">הטבלה </w:delText>
        </w:r>
      </w:del>
      <w:ins w:id="71" w:author="שמעון" w:date="2022-05-27T15:51:00Z">
        <w:r w:rsidR="00205B1E">
          <w:rPr>
            <w:rFonts w:ascii="David" w:hAnsi="David" w:cs="David" w:hint="cs"/>
            <w:sz w:val="24"/>
            <w:szCs w:val="24"/>
            <w:rtl/>
          </w:rPr>
          <w:t xml:space="preserve">הנוסחה </w:t>
        </w:r>
      </w:ins>
      <w:r w:rsidR="00712427">
        <w:rPr>
          <w:rFonts w:ascii="David" w:hAnsi="David" w:cs="David" w:hint="cs"/>
          <w:sz w:val="24"/>
          <w:szCs w:val="24"/>
          <w:rtl/>
        </w:rPr>
        <w:t xml:space="preserve">קובעת כי אכן יש לחלק את תקופת השירות הכוללת לשני חלקים, אך אינה מפרטת מה גודלו של כל חלק, אלא </w:t>
      </w:r>
      <w:r>
        <w:rPr>
          <w:rFonts w:ascii="David" w:hAnsi="David" w:cs="David" w:hint="cs"/>
          <w:sz w:val="24"/>
          <w:szCs w:val="24"/>
          <w:rtl/>
        </w:rPr>
        <w:t xml:space="preserve">קובעת כי שיטת חישוב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של התובע </w:t>
      </w:r>
      <w:r w:rsidR="00244EE7">
        <w:rPr>
          <w:rFonts w:ascii="David" w:hAnsi="David" w:cs="David" w:hint="cs"/>
          <w:sz w:val="24"/>
          <w:szCs w:val="24"/>
          <w:rtl/>
        </w:rPr>
        <w:t xml:space="preserve">תיעשה </w:t>
      </w:r>
      <w:r>
        <w:rPr>
          <w:rFonts w:ascii="David" w:hAnsi="David" w:cs="David" w:hint="cs"/>
          <w:sz w:val="24"/>
          <w:szCs w:val="24"/>
          <w:rtl/>
        </w:rPr>
        <w:t>"</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w:t>
      </w:r>
    </w:p>
    <w:p w14:paraId="27F9FC75" w14:textId="6E4F273D" w:rsidR="00013A7A" w:rsidRDefault="00013A7A" w:rsidP="00B1404C">
      <w:pPr>
        <w:pStyle w:val="a3"/>
        <w:spacing w:after="0" w:line="360" w:lineRule="auto"/>
        <w:ind w:left="444"/>
        <w:jc w:val="both"/>
        <w:rPr>
          <w:rFonts w:ascii="David" w:hAnsi="David" w:cs="David"/>
          <w:sz w:val="24"/>
          <w:szCs w:val="24"/>
          <w:rtl/>
        </w:rPr>
      </w:pPr>
      <w:r>
        <w:rPr>
          <w:rFonts w:ascii="David" w:hAnsi="David" w:cs="David" w:hint="cs"/>
          <w:sz w:val="24"/>
          <w:szCs w:val="24"/>
          <w:rtl/>
        </w:rPr>
        <w:t>ניסוח זה הפך לקביעה מוטעית כי תקופת השירות לפי כתב מינוי תהיה זהה לתקופת המינוי על פי הסכם הבכירים.</w:t>
      </w:r>
    </w:p>
    <w:p w14:paraId="69BF7306" w14:textId="0286BF3F" w:rsidR="008E35F0" w:rsidRPr="00244EE7" w:rsidRDefault="008E35F0" w:rsidP="00244EE7">
      <w:pPr>
        <w:pStyle w:val="a3"/>
        <w:numPr>
          <w:ilvl w:val="0"/>
          <w:numId w:val="4"/>
        </w:numPr>
        <w:spacing w:after="0" w:line="360" w:lineRule="auto"/>
        <w:jc w:val="both"/>
        <w:rPr>
          <w:rFonts w:ascii="David" w:hAnsi="David" w:cs="David"/>
          <w:sz w:val="24"/>
          <w:szCs w:val="24"/>
          <w:rtl/>
        </w:rPr>
      </w:pPr>
      <w:r w:rsidRPr="00244EE7">
        <w:rPr>
          <w:rFonts w:ascii="David" w:hAnsi="David" w:cs="David" w:hint="cs"/>
          <w:sz w:val="24"/>
          <w:szCs w:val="24"/>
          <w:rtl/>
        </w:rPr>
        <w:t xml:space="preserve">ס' 12ב' של הסכם הבכירים קובע: </w:t>
      </w:r>
      <w:r w:rsidRPr="00244EE7">
        <w:rPr>
          <w:rFonts w:ascii="David" w:hAnsi="David" w:cs="David" w:hint="cs"/>
          <w:b/>
          <w:bCs/>
          <w:sz w:val="24"/>
          <w:szCs w:val="24"/>
          <w:rtl/>
        </w:rPr>
        <w:t xml:space="preserve">"המשכורת הקובעת שעל פיה תשולם </w:t>
      </w:r>
      <w:proofErr w:type="spellStart"/>
      <w:r w:rsidRPr="00244EE7">
        <w:rPr>
          <w:rFonts w:ascii="David" w:hAnsi="David" w:cs="David" w:hint="cs"/>
          <w:b/>
          <w:bCs/>
          <w:sz w:val="24"/>
          <w:szCs w:val="24"/>
          <w:rtl/>
        </w:rPr>
        <w:t>קיצבתו</w:t>
      </w:r>
      <w:proofErr w:type="spellEnd"/>
      <w:r w:rsidRPr="00244EE7">
        <w:rPr>
          <w:rFonts w:ascii="David" w:hAnsi="David" w:cs="David" w:hint="cs"/>
          <w:b/>
          <w:bCs/>
          <w:sz w:val="24"/>
          <w:szCs w:val="24"/>
          <w:rtl/>
        </w:rPr>
        <w:t xml:space="preserve"> של העובד עבור תקופת עבודתו בחוזה מיוחד זה, תהיה המשכורת הכוללת לפי ס' 6 לעיל וכפי שתעודכן לפי ס' 8 לעיל".</w:t>
      </w:r>
    </w:p>
    <w:p w14:paraId="16F1C6E0" w14:textId="42C4E58D" w:rsidR="008E35F0" w:rsidRDefault="008E35F0" w:rsidP="008E35F0">
      <w:pPr>
        <w:spacing w:after="0" w:line="360" w:lineRule="auto"/>
        <w:ind w:left="444"/>
        <w:jc w:val="both"/>
        <w:rPr>
          <w:rFonts w:ascii="David" w:hAnsi="David" w:cs="David"/>
          <w:sz w:val="24"/>
          <w:szCs w:val="24"/>
          <w:rtl/>
        </w:rPr>
      </w:pPr>
      <w:r>
        <w:rPr>
          <w:rFonts w:ascii="David" w:hAnsi="David" w:cs="David" w:hint="cs"/>
          <w:sz w:val="24"/>
          <w:szCs w:val="24"/>
          <w:rtl/>
        </w:rPr>
        <w:lastRenderedPageBreak/>
        <w:t xml:space="preserve">מנוסח זה עולה בבירור כי מתוך 35 שנות </w:t>
      </w:r>
      <w:del w:id="72" w:author="שמעון" w:date="2022-05-26T19:32:00Z">
        <w:r w:rsidDel="00112E04">
          <w:rPr>
            <w:rFonts w:ascii="David" w:hAnsi="David" w:cs="David" w:hint="cs"/>
            <w:sz w:val="24"/>
            <w:szCs w:val="24"/>
            <w:rtl/>
          </w:rPr>
          <w:delText>כ</w:delText>
        </w:r>
      </w:del>
      <w:r>
        <w:rPr>
          <w:rFonts w:ascii="David" w:hAnsi="David" w:cs="David" w:hint="cs"/>
          <w:sz w:val="24"/>
          <w:szCs w:val="24"/>
          <w:rtl/>
        </w:rPr>
        <w:t>שירות</w:t>
      </w:r>
      <w:ins w:id="73" w:author="שמעון" w:date="2022-05-27T15:53:00Z">
        <w:r w:rsidR="00491703">
          <w:rPr>
            <w:rFonts w:ascii="David" w:hAnsi="David" w:cs="David" w:hint="cs"/>
            <w:sz w:val="24"/>
            <w:szCs w:val="24"/>
            <w:rtl/>
          </w:rPr>
          <w:t xml:space="preserve"> המזכים </w:t>
        </w:r>
        <w:proofErr w:type="spellStart"/>
        <w:r w:rsidR="00491703">
          <w:rPr>
            <w:rFonts w:ascii="David" w:hAnsi="David" w:cs="David" w:hint="cs"/>
            <w:sz w:val="24"/>
            <w:szCs w:val="24"/>
            <w:rtl/>
          </w:rPr>
          <w:t>בגימלה</w:t>
        </w:r>
        <w:proofErr w:type="spellEnd"/>
        <w:r w:rsidR="00491703">
          <w:rPr>
            <w:rFonts w:ascii="David" w:hAnsi="David" w:cs="David" w:hint="cs"/>
            <w:sz w:val="24"/>
            <w:szCs w:val="24"/>
            <w:rtl/>
          </w:rPr>
          <w:t xml:space="preserve"> </w:t>
        </w:r>
      </w:ins>
      <w:ins w:id="74" w:author="שמעון" w:date="2022-05-26T19:32:00Z">
        <w:r w:rsidR="00112E04">
          <w:rPr>
            <w:rFonts w:ascii="David" w:hAnsi="David" w:cs="David" w:hint="cs"/>
            <w:sz w:val="24"/>
            <w:szCs w:val="24"/>
            <w:rtl/>
          </w:rPr>
          <w:t xml:space="preserve">(לאחר הפחתת </w:t>
        </w:r>
      </w:ins>
      <w:ins w:id="75" w:author="שמעון" w:date="2022-05-26T19:33:00Z">
        <w:r w:rsidR="00BD63EF">
          <w:rPr>
            <w:rFonts w:ascii="David" w:hAnsi="David" w:cs="David" w:hint="cs"/>
            <w:sz w:val="24"/>
            <w:szCs w:val="24"/>
            <w:rtl/>
          </w:rPr>
          <w:t xml:space="preserve">7.66 מתוך 42.66 </w:t>
        </w:r>
      </w:ins>
      <w:ins w:id="76" w:author="שמעון" w:date="2022-05-26T19:32:00Z">
        <w:r w:rsidR="00112E04">
          <w:rPr>
            <w:rFonts w:ascii="David" w:hAnsi="David" w:cs="David" w:hint="cs"/>
            <w:sz w:val="24"/>
            <w:szCs w:val="24"/>
            <w:rtl/>
          </w:rPr>
          <w:t xml:space="preserve">שנות </w:t>
        </w:r>
      </w:ins>
      <w:ins w:id="77" w:author="שמעון" w:date="2022-05-26T19:34:00Z">
        <w:r w:rsidR="00BD63EF">
          <w:rPr>
            <w:rFonts w:ascii="David" w:hAnsi="David" w:cs="David" w:hint="cs"/>
            <w:sz w:val="24"/>
            <w:szCs w:val="24"/>
            <w:rtl/>
          </w:rPr>
          <w:t>ה</w:t>
        </w:r>
      </w:ins>
      <w:ins w:id="78" w:author="שמעון" w:date="2022-05-26T19:33:00Z">
        <w:r w:rsidR="00BD63EF">
          <w:rPr>
            <w:rFonts w:ascii="David" w:hAnsi="David" w:cs="David" w:hint="cs"/>
            <w:sz w:val="24"/>
            <w:szCs w:val="24"/>
            <w:rtl/>
          </w:rPr>
          <w:t>עבודה בגינם שולמו לתובע</w:t>
        </w:r>
      </w:ins>
      <w:ins w:id="79" w:author="שמעון" w:date="2022-05-26T19:32:00Z">
        <w:r w:rsidR="00112E04">
          <w:rPr>
            <w:rFonts w:ascii="David" w:hAnsi="David" w:cs="David" w:hint="cs"/>
            <w:sz w:val="24"/>
            <w:szCs w:val="24"/>
            <w:rtl/>
          </w:rPr>
          <w:t xml:space="preserve"> הפיצויים), </w:t>
        </w:r>
      </w:ins>
      <w:del w:id="80" w:author="שמעון" w:date="2022-05-26T19:34:00Z">
        <w:r w:rsidDel="00BD63EF">
          <w:rPr>
            <w:rFonts w:ascii="David" w:hAnsi="David" w:cs="David" w:hint="cs"/>
            <w:sz w:val="24"/>
            <w:szCs w:val="24"/>
            <w:rtl/>
          </w:rPr>
          <w:delText xml:space="preserve"> </w:delText>
        </w:r>
      </w:del>
      <w:r>
        <w:rPr>
          <w:rFonts w:ascii="David" w:hAnsi="David" w:cs="David" w:hint="cs"/>
          <w:sz w:val="24"/>
          <w:szCs w:val="24"/>
          <w:rtl/>
        </w:rPr>
        <w:t xml:space="preserve">יש </w:t>
      </w:r>
      <w:del w:id="81" w:author="שמעון" w:date="2022-05-26T19:39:00Z">
        <w:r w:rsidDel="007C4CCD">
          <w:rPr>
            <w:rFonts w:ascii="David" w:hAnsi="David" w:cs="David" w:hint="cs"/>
            <w:sz w:val="24"/>
            <w:szCs w:val="24"/>
            <w:rtl/>
          </w:rPr>
          <w:delText xml:space="preserve">לחשב </w:delText>
        </w:r>
      </w:del>
      <w:ins w:id="82" w:author="שמעון" w:date="2022-05-26T19:39:00Z">
        <w:r w:rsidR="007C4CCD">
          <w:rPr>
            <w:rFonts w:ascii="David" w:hAnsi="David" w:cs="David" w:hint="cs"/>
            <w:sz w:val="24"/>
            <w:szCs w:val="24"/>
            <w:rtl/>
          </w:rPr>
          <w:t xml:space="preserve">לשלם </w:t>
        </w:r>
        <w:proofErr w:type="spellStart"/>
        <w:r w:rsidR="007C4CCD">
          <w:rPr>
            <w:rFonts w:ascii="David" w:hAnsi="David" w:cs="David" w:hint="cs"/>
            <w:sz w:val="24"/>
            <w:szCs w:val="24"/>
            <w:rtl/>
          </w:rPr>
          <w:t>גי</w:t>
        </w:r>
      </w:ins>
      <w:ins w:id="83" w:author="שמעון" w:date="2022-05-26T19:40:00Z">
        <w:r w:rsidR="007C4CCD">
          <w:rPr>
            <w:rFonts w:ascii="David" w:hAnsi="David" w:cs="David" w:hint="cs"/>
            <w:sz w:val="24"/>
            <w:szCs w:val="24"/>
            <w:rtl/>
          </w:rPr>
          <w:t>מלה</w:t>
        </w:r>
        <w:proofErr w:type="spellEnd"/>
        <w:r w:rsidR="007C4CCD">
          <w:rPr>
            <w:rFonts w:ascii="David" w:hAnsi="David" w:cs="David" w:hint="cs"/>
            <w:sz w:val="24"/>
            <w:szCs w:val="24"/>
            <w:rtl/>
          </w:rPr>
          <w:t xml:space="preserve"> לפי </w:t>
        </w:r>
      </w:ins>
      <w:ins w:id="84" w:author="שמעון" w:date="2022-05-26T19:44:00Z">
        <w:r w:rsidR="009650D6">
          <w:rPr>
            <w:rFonts w:ascii="David" w:hAnsi="David" w:cs="David" w:hint="cs"/>
            <w:sz w:val="24"/>
            <w:szCs w:val="24"/>
            <w:rtl/>
          </w:rPr>
          <w:t xml:space="preserve">משכורת </w:t>
        </w:r>
      </w:ins>
      <w:proofErr w:type="spellStart"/>
      <w:ins w:id="85" w:author="שמעון" w:date="2022-05-26T19:40:00Z">
        <w:r w:rsidR="007C4CCD">
          <w:rPr>
            <w:rFonts w:ascii="David" w:hAnsi="David" w:cs="David" w:hint="cs"/>
            <w:sz w:val="24"/>
            <w:szCs w:val="24"/>
            <w:rtl/>
          </w:rPr>
          <w:t>החוזה</w:t>
        </w:r>
      </w:ins>
      <w:del w:id="86" w:author="שמעון" w:date="2022-05-26T19:40:00Z">
        <w:r w:rsidDel="007C4CCD">
          <w:rPr>
            <w:rFonts w:ascii="David" w:hAnsi="David" w:cs="David" w:hint="cs"/>
            <w:sz w:val="24"/>
            <w:szCs w:val="24"/>
            <w:rtl/>
          </w:rPr>
          <w:delText xml:space="preserve">את </w:delText>
        </w:r>
      </w:del>
      <w:ins w:id="87" w:author="שמעון" w:date="2022-05-27T15:53:00Z">
        <w:r w:rsidR="00491703">
          <w:rPr>
            <w:rFonts w:ascii="David" w:hAnsi="David" w:cs="David" w:hint="cs"/>
            <w:sz w:val="24"/>
            <w:szCs w:val="24"/>
            <w:rtl/>
          </w:rPr>
          <w:t>על</w:t>
        </w:r>
        <w:proofErr w:type="spellEnd"/>
        <w:r w:rsidR="00491703">
          <w:rPr>
            <w:rFonts w:ascii="David" w:hAnsi="David" w:cs="David" w:hint="cs"/>
            <w:sz w:val="24"/>
            <w:szCs w:val="24"/>
            <w:rtl/>
          </w:rPr>
          <w:t xml:space="preserve"> כל 22.33 שנות העבודה בחוזה ללא כל שקלול.</w:t>
        </w:r>
      </w:ins>
      <w:del w:id="88" w:author="שמעון" w:date="2022-05-26T19:40:00Z">
        <w:r w:rsidDel="007C4CCD">
          <w:rPr>
            <w:rFonts w:ascii="David" w:hAnsi="David" w:cs="David" w:hint="cs"/>
            <w:sz w:val="24"/>
            <w:szCs w:val="24"/>
            <w:rtl/>
          </w:rPr>
          <w:delText xml:space="preserve">כל </w:delText>
        </w:r>
      </w:del>
      <w:del w:id="89" w:author="שמעון" w:date="2022-05-26T19:34:00Z">
        <w:r w:rsidDel="00BD63EF">
          <w:rPr>
            <w:rFonts w:ascii="David" w:hAnsi="David" w:cs="David" w:hint="cs"/>
            <w:sz w:val="24"/>
            <w:szCs w:val="24"/>
            <w:rtl/>
          </w:rPr>
          <w:delText xml:space="preserve">השנים </w:delText>
        </w:r>
      </w:del>
      <w:del w:id="90" w:author="שמעון" w:date="2022-05-26T19:37:00Z">
        <w:r w:rsidDel="00BD63EF">
          <w:rPr>
            <w:rFonts w:ascii="David" w:hAnsi="David" w:cs="David" w:hint="cs"/>
            <w:sz w:val="24"/>
            <w:szCs w:val="24"/>
            <w:rtl/>
          </w:rPr>
          <w:delText>לפי הסכם הבכירים שהן 22.33</w:delText>
        </w:r>
      </w:del>
      <w:ins w:id="91" w:author="שמעון" w:date="2022-05-26T19:37:00Z">
        <w:r w:rsidR="00BD63EF">
          <w:rPr>
            <w:rFonts w:ascii="David" w:hAnsi="David" w:cs="David" w:hint="cs"/>
            <w:sz w:val="24"/>
            <w:szCs w:val="24"/>
            <w:rtl/>
          </w:rPr>
          <w:t xml:space="preserve"> </w:t>
        </w:r>
      </w:ins>
      <w:r>
        <w:rPr>
          <w:rFonts w:ascii="David" w:hAnsi="David" w:cs="David" w:hint="cs"/>
          <w:sz w:val="24"/>
          <w:szCs w:val="24"/>
          <w:rtl/>
        </w:rPr>
        <w:t xml:space="preserve"> </w:t>
      </w:r>
      <w:del w:id="92" w:author="שמעון" w:date="2022-05-26T19:32:00Z">
        <w:r w:rsidDel="00112E04">
          <w:rPr>
            <w:rFonts w:ascii="David" w:hAnsi="David" w:cs="David" w:hint="cs"/>
            <w:sz w:val="24"/>
            <w:szCs w:val="24"/>
            <w:rtl/>
          </w:rPr>
          <w:delText>(לאחר הפחתת שנות תשלום הפיצויים</w:delText>
        </w:r>
        <w:r w:rsidR="00AF16B8" w:rsidDel="00112E04">
          <w:rPr>
            <w:rFonts w:ascii="David" w:hAnsi="David" w:cs="David" w:hint="cs"/>
            <w:sz w:val="24"/>
            <w:szCs w:val="24"/>
            <w:rtl/>
          </w:rPr>
          <w:delText>)</w:delText>
        </w:r>
        <w:r w:rsidDel="00112E04">
          <w:rPr>
            <w:rFonts w:ascii="David" w:hAnsi="David" w:cs="David" w:hint="cs"/>
            <w:sz w:val="24"/>
            <w:szCs w:val="24"/>
            <w:rtl/>
          </w:rPr>
          <w:delText xml:space="preserve">, </w:delText>
        </w:r>
      </w:del>
      <w:r>
        <w:rPr>
          <w:rFonts w:ascii="David" w:hAnsi="David" w:cs="David" w:hint="cs"/>
          <w:sz w:val="24"/>
          <w:szCs w:val="24"/>
          <w:rtl/>
        </w:rPr>
        <w:t>ואילו על יתרת התקופה</w:t>
      </w:r>
      <w:ins w:id="93" w:author="שמעון" w:date="2022-05-27T15:54:00Z">
        <w:r w:rsidR="00491703">
          <w:rPr>
            <w:rFonts w:ascii="David" w:hAnsi="David" w:cs="David" w:hint="cs"/>
            <w:sz w:val="24"/>
            <w:szCs w:val="24"/>
            <w:rtl/>
          </w:rPr>
          <w:t xml:space="preserve"> המזכה </w:t>
        </w:r>
        <w:proofErr w:type="spellStart"/>
        <w:r w:rsidR="00491703">
          <w:rPr>
            <w:rFonts w:ascii="David" w:hAnsi="David" w:cs="David" w:hint="cs"/>
            <w:sz w:val="24"/>
            <w:szCs w:val="24"/>
            <w:rtl/>
          </w:rPr>
          <w:t>לגימלה</w:t>
        </w:r>
        <w:proofErr w:type="spellEnd"/>
        <w:r w:rsidR="00491703">
          <w:rPr>
            <w:rFonts w:ascii="David" w:hAnsi="David" w:cs="David" w:hint="cs"/>
            <w:sz w:val="24"/>
            <w:szCs w:val="24"/>
            <w:rtl/>
          </w:rPr>
          <w:t>, דהיינו</w:t>
        </w:r>
      </w:ins>
      <w:del w:id="94" w:author="שמעון" w:date="2022-05-27T15:54:00Z">
        <w:r w:rsidDel="00491703">
          <w:rPr>
            <w:rFonts w:ascii="David" w:hAnsi="David" w:cs="David" w:hint="cs"/>
            <w:sz w:val="24"/>
            <w:szCs w:val="24"/>
            <w:rtl/>
          </w:rPr>
          <w:delText xml:space="preserve"> שהן</w:delText>
        </w:r>
      </w:del>
      <w:r>
        <w:rPr>
          <w:rFonts w:ascii="David" w:hAnsi="David" w:cs="David" w:hint="cs"/>
          <w:sz w:val="24"/>
          <w:szCs w:val="24"/>
          <w:rtl/>
        </w:rPr>
        <w:t xml:space="preserve"> 12.67 שנים</w:t>
      </w:r>
      <w:ins w:id="95" w:author="שמעון" w:date="2022-05-26T19:40:00Z">
        <w:r w:rsidR="007C4CCD">
          <w:rPr>
            <w:rFonts w:ascii="David" w:hAnsi="David" w:cs="David" w:hint="cs"/>
            <w:sz w:val="24"/>
            <w:szCs w:val="24"/>
            <w:rtl/>
          </w:rPr>
          <w:t>,</w:t>
        </w:r>
      </w:ins>
      <w:r>
        <w:rPr>
          <w:rFonts w:ascii="David" w:hAnsi="David" w:cs="David" w:hint="cs"/>
          <w:sz w:val="24"/>
          <w:szCs w:val="24"/>
          <w:rtl/>
        </w:rPr>
        <w:t xml:space="preserve"> יש לשלם לתובע </w:t>
      </w:r>
      <w:proofErr w:type="spellStart"/>
      <w:r>
        <w:rPr>
          <w:rFonts w:ascii="David" w:hAnsi="David" w:cs="David" w:hint="cs"/>
          <w:sz w:val="24"/>
          <w:szCs w:val="24"/>
          <w:rtl/>
        </w:rPr>
        <w:t>גימלה</w:t>
      </w:r>
      <w:proofErr w:type="spellEnd"/>
      <w:r>
        <w:rPr>
          <w:rFonts w:ascii="David" w:hAnsi="David" w:cs="David" w:hint="cs"/>
          <w:sz w:val="24"/>
          <w:szCs w:val="24"/>
          <w:rtl/>
        </w:rPr>
        <w:t xml:space="preserve"> </w:t>
      </w:r>
      <w:del w:id="96" w:author="שמעון" w:date="2022-05-26T19:45:00Z">
        <w:r w:rsidDel="009650D6">
          <w:rPr>
            <w:rFonts w:ascii="David" w:hAnsi="David" w:cs="David" w:hint="cs"/>
            <w:sz w:val="24"/>
            <w:szCs w:val="24"/>
            <w:rtl/>
          </w:rPr>
          <w:delText>על פי</w:delText>
        </w:r>
      </w:del>
      <w:ins w:id="97" w:author="שמעון" w:date="2022-05-26T19:45:00Z">
        <w:r w:rsidR="009650D6">
          <w:rPr>
            <w:rFonts w:ascii="David" w:hAnsi="David" w:cs="David" w:hint="cs"/>
            <w:sz w:val="24"/>
            <w:szCs w:val="24"/>
            <w:rtl/>
          </w:rPr>
          <w:t>בגין תקופת</w:t>
        </w:r>
      </w:ins>
      <w:r>
        <w:rPr>
          <w:rFonts w:ascii="David" w:hAnsi="David" w:cs="David" w:hint="cs"/>
          <w:sz w:val="24"/>
          <w:szCs w:val="24"/>
          <w:rtl/>
        </w:rPr>
        <w:t xml:space="preserve"> כתב המינוי</w:t>
      </w:r>
      <w:ins w:id="98" w:author="שמעון" w:date="2022-05-26T19:45:00Z">
        <w:r w:rsidR="009650D6">
          <w:rPr>
            <w:rFonts w:ascii="David" w:hAnsi="David" w:cs="David" w:hint="cs"/>
            <w:sz w:val="24"/>
            <w:szCs w:val="24"/>
            <w:rtl/>
          </w:rPr>
          <w:t xml:space="preserve"> לפי דרוג </w:t>
        </w:r>
        <w:proofErr w:type="spellStart"/>
        <w:r w:rsidR="009650D6">
          <w:rPr>
            <w:rFonts w:ascii="David" w:hAnsi="David" w:cs="David" w:hint="cs"/>
            <w:sz w:val="24"/>
            <w:szCs w:val="24"/>
            <w:rtl/>
          </w:rPr>
          <w:t>המח"ר</w:t>
        </w:r>
        <w:proofErr w:type="spellEnd"/>
        <w:r w:rsidR="009650D6">
          <w:rPr>
            <w:rFonts w:ascii="David" w:hAnsi="David" w:cs="David" w:hint="cs"/>
            <w:sz w:val="24"/>
            <w:szCs w:val="24"/>
            <w:rtl/>
          </w:rPr>
          <w:t>.</w:t>
        </w:r>
      </w:ins>
      <w:r>
        <w:rPr>
          <w:rFonts w:ascii="David" w:hAnsi="David" w:cs="David" w:hint="cs"/>
          <w:sz w:val="24"/>
          <w:szCs w:val="24"/>
          <w:rtl/>
        </w:rPr>
        <w:t>.</w:t>
      </w:r>
    </w:p>
    <w:p w14:paraId="2D2EA925" w14:textId="36FF43C5" w:rsidR="00B1404C" w:rsidRDefault="000E583A" w:rsidP="008E35F0">
      <w:pPr>
        <w:spacing w:after="0" w:line="360" w:lineRule="auto"/>
        <w:ind w:left="444"/>
        <w:jc w:val="both"/>
        <w:rPr>
          <w:rFonts w:ascii="David" w:hAnsi="David" w:cs="David"/>
          <w:sz w:val="24"/>
          <w:szCs w:val="24"/>
          <w:rtl/>
        </w:rPr>
      </w:pPr>
      <w:r>
        <w:rPr>
          <w:rFonts w:ascii="David" w:hAnsi="David" w:cs="David" w:hint="cs"/>
          <w:sz w:val="24"/>
          <w:szCs w:val="24"/>
          <w:rtl/>
        </w:rPr>
        <w:t>מצ"ב</w:t>
      </w:r>
      <w:r w:rsidR="00B1404C" w:rsidRPr="00C80962">
        <w:rPr>
          <w:rFonts w:ascii="David" w:hAnsi="David" w:cs="David" w:hint="cs"/>
          <w:sz w:val="24"/>
          <w:szCs w:val="24"/>
          <w:rtl/>
        </w:rPr>
        <w:t xml:space="preserve"> </w:t>
      </w:r>
      <w:bookmarkStart w:id="99" w:name="_Hlk104464660"/>
      <w:r w:rsidR="00B1404C" w:rsidRPr="00C80962">
        <w:rPr>
          <w:rFonts w:ascii="David" w:hAnsi="David" w:cs="David" w:hint="cs"/>
          <w:sz w:val="24"/>
          <w:szCs w:val="24"/>
          <w:rtl/>
        </w:rPr>
        <w:t xml:space="preserve">מכתב ממי שהיה סגן ראש </w:t>
      </w:r>
      <w:proofErr w:type="spellStart"/>
      <w:r w:rsidR="00B1404C" w:rsidRPr="00C80962">
        <w:rPr>
          <w:rFonts w:ascii="David" w:hAnsi="David" w:cs="David" w:hint="cs"/>
          <w:sz w:val="24"/>
          <w:szCs w:val="24"/>
          <w:rtl/>
        </w:rPr>
        <w:t>מינהל</w:t>
      </w:r>
      <w:proofErr w:type="spellEnd"/>
      <w:r w:rsidR="00B1404C" w:rsidRPr="00C80962">
        <w:rPr>
          <w:rFonts w:ascii="David" w:hAnsi="David" w:cs="David" w:hint="cs"/>
          <w:sz w:val="24"/>
          <w:szCs w:val="24"/>
          <w:rtl/>
        </w:rPr>
        <w:t xml:space="preserve"> הסגל </w:t>
      </w:r>
      <w:proofErr w:type="spellStart"/>
      <w:r w:rsidR="00B1404C" w:rsidRPr="00C80962">
        <w:rPr>
          <w:rFonts w:ascii="David" w:hAnsi="David" w:cs="David" w:hint="cs"/>
          <w:sz w:val="24"/>
          <w:szCs w:val="24"/>
          <w:rtl/>
        </w:rPr>
        <w:t>בנש"מ</w:t>
      </w:r>
      <w:proofErr w:type="spellEnd"/>
      <w:r w:rsidR="00B1404C" w:rsidRPr="00C80962">
        <w:rPr>
          <w:rFonts w:ascii="David" w:hAnsi="David" w:cs="David" w:hint="cs"/>
          <w:sz w:val="24"/>
          <w:szCs w:val="24"/>
          <w:rtl/>
        </w:rPr>
        <w:t xml:space="preserve"> מר יוסי יהודה</w:t>
      </w:r>
      <w:bookmarkEnd w:id="99"/>
      <w:r w:rsidR="00B1404C" w:rsidRPr="00C80962">
        <w:rPr>
          <w:rFonts w:ascii="David" w:hAnsi="David" w:cs="David" w:hint="cs"/>
          <w:sz w:val="24"/>
          <w:szCs w:val="24"/>
          <w:rtl/>
        </w:rPr>
        <w:t xml:space="preserve"> </w:t>
      </w:r>
      <w:r>
        <w:rPr>
          <w:rFonts w:ascii="David" w:hAnsi="David" w:cs="David" w:hint="cs"/>
          <w:sz w:val="24"/>
          <w:szCs w:val="24"/>
          <w:rtl/>
        </w:rPr>
        <w:t xml:space="preserve">אל התובע , </w:t>
      </w:r>
      <w:r w:rsidR="00B1404C" w:rsidRPr="00C80962">
        <w:rPr>
          <w:rFonts w:ascii="David" w:hAnsi="David" w:cs="David" w:hint="cs"/>
          <w:sz w:val="24"/>
          <w:szCs w:val="24"/>
          <w:rtl/>
        </w:rPr>
        <w:t xml:space="preserve">המפרט כיצד היה צריך לחשב את זכויות </w:t>
      </w:r>
      <w:proofErr w:type="spellStart"/>
      <w:r w:rsidR="00B1404C" w:rsidRPr="00C80962">
        <w:rPr>
          <w:rFonts w:ascii="David" w:hAnsi="David" w:cs="David" w:hint="cs"/>
          <w:sz w:val="24"/>
          <w:szCs w:val="24"/>
          <w:rtl/>
        </w:rPr>
        <w:t>הגימלה</w:t>
      </w:r>
      <w:proofErr w:type="spellEnd"/>
      <w:r w:rsidR="00B1404C" w:rsidRPr="00C80962">
        <w:rPr>
          <w:rFonts w:ascii="David" w:hAnsi="David" w:cs="David" w:hint="cs"/>
          <w:sz w:val="24"/>
          <w:szCs w:val="24"/>
          <w:rtl/>
        </w:rPr>
        <w:t xml:space="preserve"> וממנו עולה כי את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על </w:t>
      </w:r>
      <w:r w:rsidR="00B1404C" w:rsidRPr="00C80962">
        <w:rPr>
          <w:rFonts w:ascii="David" w:hAnsi="David" w:cs="David" w:hint="cs"/>
          <w:sz w:val="24"/>
          <w:szCs w:val="24"/>
          <w:rtl/>
        </w:rPr>
        <w:t xml:space="preserve">תקופת </w:t>
      </w:r>
      <w:r>
        <w:rPr>
          <w:rFonts w:ascii="David" w:hAnsi="David" w:cs="David" w:hint="cs"/>
          <w:sz w:val="24"/>
          <w:szCs w:val="24"/>
          <w:rtl/>
        </w:rPr>
        <w:t xml:space="preserve">העבודה בחוזה </w:t>
      </w:r>
      <w:r w:rsidR="00B1404C" w:rsidRPr="00C80962">
        <w:rPr>
          <w:rFonts w:ascii="David" w:hAnsi="David" w:cs="David" w:hint="cs"/>
          <w:sz w:val="24"/>
          <w:szCs w:val="24"/>
          <w:rtl/>
        </w:rPr>
        <w:t>יש לחשב "</w:t>
      </w:r>
      <w:r w:rsidR="00B1404C" w:rsidRPr="00C80962">
        <w:rPr>
          <w:rFonts w:ascii="David" w:hAnsi="David" w:cs="David" w:hint="cs"/>
          <w:b/>
          <w:bCs/>
          <w:sz w:val="24"/>
          <w:szCs w:val="24"/>
          <w:rtl/>
        </w:rPr>
        <w:t xml:space="preserve">על כל תקופת העבודה </w:t>
      </w:r>
      <w:r w:rsidR="00B1404C" w:rsidRPr="00C80962">
        <w:rPr>
          <w:rFonts w:ascii="David" w:hAnsi="David" w:cs="David" w:hint="cs"/>
          <w:b/>
          <w:bCs/>
          <w:sz w:val="24"/>
          <w:szCs w:val="24"/>
          <w:u w:val="single"/>
          <w:rtl/>
        </w:rPr>
        <w:t>בחוזה</w:t>
      </w:r>
      <w:r w:rsidR="00B1404C" w:rsidRPr="00C80962">
        <w:rPr>
          <w:rFonts w:ascii="David" w:hAnsi="David" w:cs="David" w:hint="cs"/>
          <w:b/>
          <w:bCs/>
          <w:sz w:val="24"/>
          <w:szCs w:val="24"/>
          <w:rtl/>
        </w:rPr>
        <w:t xml:space="preserve"> ללא </w:t>
      </w:r>
      <w:proofErr w:type="spellStart"/>
      <w:r w:rsidR="00B1404C" w:rsidRPr="00C80962">
        <w:rPr>
          <w:rFonts w:ascii="David" w:hAnsi="David" w:cs="David" w:hint="cs"/>
          <w:b/>
          <w:bCs/>
          <w:sz w:val="24"/>
          <w:szCs w:val="24"/>
          <w:rtl/>
        </w:rPr>
        <w:t>שיקלול</w:t>
      </w:r>
      <w:proofErr w:type="spellEnd"/>
      <w:r w:rsidR="00B1404C" w:rsidRPr="00C80962">
        <w:rPr>
          <w:rFonts w:ascii="David" w:hAnsi="David" w:cs="David" w:hint="cs"/>
          <w:b/>
          <w:bCs/>
          <w:sz w:val="24"/>
          <w:szCs w:val="24"/>
          <w:rtl/>
        </w:rPr>
        <w:t xml:space="preserve"> כלשהו (ס' 12 לחוזה)</w:t>
      </w:r>
      <w:r w:rsidR="00B1404C">
        <w:rPr>
          <w:rFonts w:ascii="David" w:hAnsi="David" w:cs="David" w:hint="cs"/>
          <w:b/>
          <w:bCs/>
          <w:sz w:val="24"/>
          <w:szCs w:val="24"/>
          <w:rtl/>
        </w:rPr>
        <w:t>"</w:t>
      </w:r>
      <w:r w:rsidR="00B1404C" w:rsidRPr="00C80962">
        <w:rPr>
          <w:rFonts w:ascii="David" w:hAnsi="David" w:cs="David" w:hint="cs"/>
          <w:b/>
          <w:bCs/>
          <w:sz w:val="24"/>
          <w:szCs w:val="24"/>
          <w:rtl/>
        </w:rPr>
        <w:t xml:space="preserve"> (נספח </w:t>
      </w:r>
      <w:r w:rsidR="00104DAA">
        <w:rPr>
          <w:rFonts w:ascii="David" w:hAnsi="David" w:cs="David" w:hint="cs"/>
          <w:b/>
          <w:bCs/>
          <w:sz w:val="24"/>
          <w:szCs w:val="24"/>
          <w:rtl/>
        </w:rPr>
        <w:t>6</w:t>
      </w:r>
      <w:r w:rsidR="00B1404C" w:rsidRPr="00C80962">
        <w:rPr>
          <w:rFonts w:ascii="David" w:hAnsi="David" w:cs="David" w:hint="cs"/>
          <w:b/>
          <w:bCs/>
          <w:sz w:val="24"/>
          <w:szCs w:val="24"/>
          <w:rtl/>
        </w:rPr>
        <w:t>)</w:t>
      </w:r>
      <w:r w:rsidR="00B1404C" w:rsidRPr="00C80962">
        <w:rPr>
          <w:rFonts w:ascii="David" w:hAnsi="David" w:cs="David" w:hint="cs"/>
          <w:sz w:val="24"/>
          <w:szCs w:val="24"/>
          <w:rtl/>
        </w:rPr>
        <w:t>.</w:t>
      </w:r>
    </w:p>
    <w:p w14:paraId="3F880E56" w14:textId="77777777" w:rsidR="000E583A" w:rsidRPr="000E583A" w:rsidRDefault="000E583A" w:rsidP="000E583A">
      <w:pPr>
        <w:spacing w:after="0" w:line="360" w:lineRule="auto"/>
        <w:ind w:left="444"/>
        <w:jc w:val="both"/>
        <w:rPr>
          <w:rFonts w:ascii="David" w:hAnsi="David" w:cs="David"/>
          <w:sz w:val="24"/>
          <w:szCs w:val="24"/>
          <w:rtl/>
        </w:rPr>
      </w:pPr>
      <w:r w:rsidRPr="000E583A">
        <w:rPr>
          <w:rFonts w:ascii="David" w:hAnsi="David" w:cs="David" w:hint="cs"/>
          <w:sz w:val="24"/>
          <w:szCs w:val="24"/>
          <w:rtl/>
        </w:rPr>
        <w:t xml:space="preserve">מכאן עולה כי </w:t>
      </w:r>
      <w:proofErr w:type="spellStart"/>
      <w:r w:rsidRPr="000E583A">
        <w:rPr>
          <w:rFonts w:ascii="David" w:hAnsi="David" w:cs="David" w:hint="cs"/>
          <w:sz w:val="24"/>
          <w:szCs w:val="24"/>
          <w:rtl/>
        </w:rPr>
        <w:t>בקיצבה</w:t>
      </w:r>
      <w:proofErr w:type="spellEnd"/>
      <w:r w:rsidRPr="000E583A">
        <w:rPr>
          <w:rFonts w:ascii="David" w:hAnsi="David" w:cs="David" w:hint="cs"/>
          <w:sz w:val="24"/>
          <w:szCs w:val="24"/>
          <w:rtl/>
        </w:rPr>
        <w:t xml:space="preserve"> ששולמה לתובע </w:t>
      </w:r>
      <w:ins w:id="100" w:author="שמעון" w:date="2022-05-27T15:55:00Z">
        <w:r w:rsidRPr="000E583A">
          <w:rPr>
            <w:rFonts w:ascii="David" w:hAnsi="David" w:cs="David" w:hint="cs"/>
            <w:sz w:val="24"/>
            <w:szCs w:val="24"/>
            <w:rtl/>
          </w:rPr>
          <w:t xml:space="preserve">ע"פ מכתב ההנחיות של </w:t>
        </w:r>
        <w:proofErr w:type="spellStart"/>
        <w:r w:rsidRPr="000E583A">
          <w:rPr>
            <w:rFonts w:ascii="David" w:hAnsi="David" w:cs="David" w:hint="cs"/>
            <w:sz w:val="24"/>
            <w:szCs w:val="24"/>
            <w:rtl/>
          </w:rPr>
          <w:t>נש"מ</w:t>
        </w:r>
        <w:proofErr w:type="spellEnd"/>
        <w:r w:rsidRPr="000E583A">
          <w:rPr>
            <w:rFonts w:ascii="David" w:hAnsi="David" w:cs="David" w:hint="cs"/>
            <w:sz w:val="24"/>
            <w:szCs w:val="24"/>
            <w:rtl/>
          </w:rPr>
          <w:t xml:space="preserve">, </w:t>
        </w:r>
      </w:ins>
      <w:r w:rsidRPr="000E583A">
        <w:rPr>
          <w:rFonts w:ascii="David" w:hAnsi="David" w:cs="David" w:hint="cs"/>
          <w:sz w:val="24"/>
          <w:szCs w:val="24"/>
          <w:rtl/>
        </w:rPr>
        <w:t>היה תשלום יתר חודשי על תקופת עבודתו לפי כתב מינוי ותשלום חסר חודשי על תקופת עבודתו לפי הסכם הבכירים.</w:t>
      </w:r>
    </w:p>
    <w:p w14:paraId="1BBAF065" w14:textId="77777777" w:rsidR="00491703" w:rsidRDefault="00491703" w:rsidP="008E35F0">
      <w:pPr>
        <w:spacing w:after="0" w:line="360" w:lineRule="auto"/>
        <w:ind w:left="444"/>
        <w:jc w:val="both"/>
        <w:rPr>
          <w:rFonts w:ascii="David" w:hAnsi="David" w:cs="David"/>
          <w:sz w:val="24"/>
          <w:szCs w:val="24"/>
          <w:rtl/>
        </w:rPr>
      </w:pPr>
    </w:p>
    <w:p w14:paraId="5DC824C6" w14:textId="35743D3C" w:rsidR="008E35F0" w:rsidRDefault="008E35F0" w:rsidP="008E35F0">
      <w:pPr>
        <w:spacing w:after="0" w:line="360" w:lineRule="auto"/>
        <w:ind w:left="444"/>
        <w:jc w:val="both"/>
        <w:rPr>
          <w:rFonts w:ascii="David" w:hAnsi="David" w:cs="David"/>
          <w:sz w:val="24"/>
          <w:szCs w:val="24"/>
          <w:rtl/>
        </w:rPr>
      </w:pPr>
      <w:del w:id="101" w:author="שמעון" w:date="2022-05-26T19:47:00Z">
        <w:r w:rsidDel="009650D6">
          <w:rPr>
            <w:rFonts w:ascii="David" w:hAnsi="David" w:cs="David" w:hint="cs"/>
            <w:sz w:val="24"/>
            <w:szCs w:val="24"/>
            <w:rtl/>
          </w:rPr>
          <w:delText>בשתי התקופות זכאי התובע ל-2% בכל שנה משנות עבודתו באותה תקופה</w:delText>
        </w:r>
        <w:r w:rsidR="00A926C3" w:rsidDel="009650D6">
          <w:rPr>
            <w:rFonts w:ascii="David" w:hAnsi="David" w:cs="David" w:hint="cs"/>
            <w:sz w:val="24"/>
            <w:szCs w:val="24"/>
            <w:rtl/>
          </w:rPr>
          <w:delText xml:space="preserve">, ועל כן </w:delText>
        </w:r>
        <w:r w:rsidR="00364350" w:rsidDel="009650D6">
          <w:rPr>
            <w:rFonts w:ascii="David" w:hAnsi="David" w:cs="David" w:hint="cs"/>
            <w:sz w:val="24"/>
            <w:szCs w:val="24"/>
            <w:rtl/>
          </w:rPr>
          <w:delText xml:space="preserve">יש לחשב את גימלת התובע </w:delText>
        </w:r>
        <w:r w:rsidR="00A926C3" w:rsidDel="009650D6">
          <w:rPr>
            <w:rFonts w:ascii="David" w:hAnsi="David" w:cs="David" w:hint="cs"/>
            <w:sz w:val="24"/>
            <w:szCs w:val="24"/>
            <w:rtl/>
          </w:rPr>
          <w:delText xml:space="preserve">בנפרד </w:delText>
        </w:r>
        <w:r w:rsidR="00364350" w:rsidDel="009650D6">
          <w:rPr>
            <w:rFonts w:ascii="David" w:hAnsi="David" w:cs="David" w:hint="cs"/>
            <w:sz w:val="24"/>
            <w:szCs w:val="24"/>
            <w:rtl/>
          </w:rPr>
          <w:delText>בכל אחת מהתקופות</w:delText>
        </w:r>
      </w:del>
      <w:ins w:id="102" w:author="שמעון" w:date="2022-05-26T19:47:00Z">
        <w:r w:rsidR="009650D6">
          <w:rPr>
            <w:rFonts w:ascii="David" w:hAnsi="David" w:cs="David" w:hint="cs"/>
            <w:sz w:val="24"/>
            <w:szCs w:val="24"/>
            <w:rtl/>
          </w:rPr>
          <w:t xml:space="preserve"> </w:t>
        </w:r>
      </w:ins>
      <w:r w:rsidR="00A926C3">
        <w:rPr>
          <w:rFonts w:ascii="David" w:hAnsi="David" w:cs="David" w:hint="cs"/>
          <w:sz w:val="24"/>
          <w:szCs w:val="24"/>
          <w:rtl/>
        </w:rPr>
        <w:t>.</w:t>
      </w:r>
    </w:p>
    <w:p w14:paraId="044BF2F6" w14:textId="77777777" w:rsidR="00A926C3" w:rsidRDefault="00A926C3" w:rsidP="0049088C">
      <w:pPr>
        <w:pStyle w:val="a3"/>
        <w:spacing w:after="0" w:line="360" w:lineRule="auto"/>
        <w:ind w:left="444"/>
        <w:jc w:val="both"/>
        <w:rPr>
          <w:rFonts w:ascii="David" w:hAnsi="David" w:cs="David"/>
          <w:sz w:val="24"/>
          <w:szCs w:val="24"/>
          <w:u w:val="single"/>
          <w:rtl/>
        </w:rPr>
      </w:pPr>
    </w:p>
    <w:p w14:paraId="4290853C" w14:textId="01203F83" w:rsidR="0049088C" w:rsidRDefault="000E583A" w:rsidP="0049088C">
      <w:pPr>
        <w:pStyle w:val="a3"/>
        <w:spacing w:after="0" w:line="360" w:lineRule="auto"/>
        <w:ind w:left="444"/>
        <w:jc w:val="both"/>
        <w:rPr>
          <w:rFonts w:ascii="David" w:hAnsi="David" w:cs="David"/>
          <w:sz w:val="24"/>
          <w:szCs w:val="24"/>
          <w:u w:val="single"/>
          <w:rtl/>
        </w:rPr>
      </w:pPr>
      <w:proofErr w:type="spellStart"/>
      <w:r>
        <w:rPr>
          <w:rFonts w:ascii="David" w:hAnsi="David" w:cs="David" w:hint="cs"/>
          <w:sz w:val="24"/>
          <w:szCs w:val="24"/>
          <w:u w:val="single"/>
          <w:rtl/>
        </w:rPr>
        <w:t>גימלה</w:t>
      </w:r>
      <w:proofErr w:type="spellEnd"/>
      <w:r>
        <w:rPr>
          <w:rFonts w:ascii="David" w:hAnsi="David" w:cs="David" w:hint="cs"/>
          <w:sz w:val="24"/>
          <w:szCs w:val="24"/>
          <w:u w:val="single"/>
          <w:rtl/>
        </w:rPr>
        <w:t xml:space="preserve"> ל</w:t>
      </w:r>
      <w:r w:rsidR="0049088C">
        <w:rPr>
          <w:rFonts w:ascii="David" w:hAnsi="David" w:cs="David" w:hint="cs"/>
          <w:sz w:val="24"/>
          <w:szCs w:val="24"/>
          <w:u w:val="single"/>
          <w:rtl/>
        </w:rPr>
        <w:t>תקופ</w:t>
      </w:r>
      <w:r>
        <w:rPr>
          <w:rFonts w:ascii="David" w:hAnsi="David" w:cs="David" w:hint="cs"/>
          <w:sz w:val="24"/>
          <w:szCs w:val="24"/>
          <w:u w:val="single"/>
          <w:rtl/>
        </w:rPr>
        <w:t>ת העבודה</w:t>
      </w:r>
      <w:r w:rsidR="0049088C">
        <w:rPr>
          <w:rFonts w:ascii="David" w:hAnsi="David" w:cs="David" w:hint="cs"/>
          <w:sz w:val="24"/>
          <w:szCs w:val="24"/>
          <w:u w:val="single"/>
          <w:rtl/>
        </w:rPr>
        <w:t xml:space="preserve"> לפי הסכם הבכירים</w:t>
      </w:r>
    </w:p>
    <w:p w14:paraId="3D5420EB" w14:textId="344B3638" w:rsidR="0049088C" w:rsidRDefault="0049088C" w:rsidP="0049088C">
      <w:pPr>
        <w:pStyle w:val="a3"/>
        <w:spacing w:after="0" w:line="360" w:lineRule="auto"/>
        <w:ind w:left="444"/>
        <w:jc w:val="both"/>
        <w:rPr>
          <w:rFonts w:ascii="David" w:hAnsi="David" w:cs="David"/>
          <w:sz w:val="24"/>
          <w:szCs w:val="24"/>
          <w:rtl/>
        </w:rPr>
      </w:pPr>
      <w:r>
        <w:rPr>
          <w:rFonts w:ascii="David" w:hAnsi="David" w:cs="David" w:hint="cs"/>
          <w:sz w:val="24"/>
          <w:szCs w:val="24"/>
          <w:rtl/>
        </w:rPr>
        <w:t>כאמור, תקופת הסכם הבכירים נמשכה 22.33 שנים. בסיום תקופה זו, על פי ההסכם, משכורתו החודשית עמדה על סכום של 34,371 ₪ (</w:t>
      </w:r>
      <w:bookmarkStart w:id="103" w:name="_Hlk104479252"/>
      <w:r w:rsidR="00352AF4" w:rsidRPr="00352AF4">
        <w:rPr>
          <w:rFonts w:ascii="David" w:hAnsi="David" w:cs="David" w:hint="cs"/>
          <w:sz w:val="24"/>
          <w:szCs w:val="24"/>
          <w:rtl/>
        </w:rPr>
        <w:t>מצ"ב תלושי שכר אפריל-מאי 2012 -</w:t>
      </w:r>
      <w:r w:rsidR="00352AF4">
        <w:rPr>
          <w:rFonts w:ascii="David" w:hAnsi="David" w:cs="David" w:hint="cs"/>
          <w:b/>
          <w:bCs/>
          <w:sz w:val="24"/>
          <w:szCs w:val="24"/>
          <w:rtl/>
        </w:rPr>
        <w:t xml:space="preserve"> </w:t>
      </w:r>
      <w:bookmarkEnd w:id="103"/>
      <w:r>
        <w:rPr>
          <w:rFonts w:ascii="David" w:hAnsi="David" w:cs="David" w:hint="cs"/>
          <w:b/>
          <w:bCs/>
          <w:sz w:val="24"/>
          <w:szCs w:val="24"/>
          <w:rtl/>
        </w:rPr>
        <w:t xml:space="preserve">נספח </w:t>
      </w:r>
      <w:r w:rsidR="00A926C3">
        <w:rPr>
          <w:rFonts w:ascii="David" w:hAnsi="David" w:cs="David" w:hint="cs"/>
          <w:b/>
          <w:bCs/>
          <w:sz w:val="24"/>
          <w:szCs w:val="24"/>
          <w:rtl/>
        </w:rPr>
        <w:t>7</w:t>
      </w:r>
      <w:r>
        <w:rPr>
          <w:rFonts w:ascii="David" w:hAnsi="David" w:cs="David" w:hint="cs"/>
          <w:b/>
          <w:bCs/>
          <w:sz w:val="24"/>
          <w:szCs w:val="24"/>
          <w:rtl/>
        </w:rPr>
        <w:t>)</w:t>
      </w:r>
      <w:r>
        <w:rPr>
          <w:rFonts w:ascii="David" w:hAnsi="David" w:cs="David" w:hint="cs"/>
          <w:sz w:val="24"/>
          <w:szCs w:val="24"/>
          <w:rtl/>
        </w:rPr>
        <w:t xml:space="preserve">. </w:t>
      </w:r>
      <w:r w:rsidR="009E3BD7">
        <w:rPr>
          <w:rFonts w:ascii="David" w:hAnsi="David" w:cs="David" w:hint="cs"/>
          <w:sz w:val="24"/>
          <w:szCs w:val="24"/>
          <w:rtl/>
        </w:rPr>
        <w:t xml:space="preserve">כיון שעבודתו של התובע על פי חוזה הבכירים נמשכה כאמור 22.33 שינם ועל כל שנה זכאי היה </w:t>
      </w:r>
      <w:proofErr w:type="spellStart"/>
      <w:r w:rsidR="009E3BD7">
        <w:rPr>
          <w:rFonts w:ascii="David" w:hAnsi="David" w:cs="David" w:hint="cs"/>
          <w:sz w:val="24"/>
          <w:szCs w:val="24"/>
          <w:rtl/>
        </w:rPr>
        <w:t>לגימלה</w:t>
      </w:r>
      <w:proofErr w:type="spellEnd"/>
      <w:r w:rsidR="009E3BD7">
        <w:rPr>
          <w:rFonts w:ascii="David" w:hAnsi="David" w:cs="David" w:hint="cs"/>
          <w:sz w:val="24"/>
          <w:szCs w:val="24"/>
          <w:rtl/>
        </w:rPr>
        <w:t xml:space="preserve"> בשיעור של 2%, לכן </w:t>
      </w:r>
      <w:proofErr w:type="spellStart"/>
      <w:r w:rsidR="009E3BD7">
        <w:rPr>
          <w:rFonts w:ascii="David" w:hAnsi="David" w:cs="David" w:hint="cs"/>
          <w:sz w:val="24"/>
          <w:szCs w:val="24"/>
          <w:rtl/>
        </w:rPr>
        <w:t>גימלתו</w:t>
      </w:r>
      <w:proofErr w:type="spellEnd"/>
      <w:r w:rsidR="009E3BD7">
        <w:rPr>
          <w:rFonts w:ascii="David" w:hAnsi="David" w:cs="David" w:hint="cs"/>
          <w:sz w:val="24"/>
          <w:szCs w:val="24"/>
          <w:rtl/>
        </w:rPr>
        <w:t xml:space="preserve"> בסעיף זה צריכה </w:t>
      </w:r>
      <w:proofErr w:type="spellStart"/>
      <w:r w:rsidR="009E3BD7">
        <w:rPr>
          <w:rFonts w:ascii="David" w:hAnsi="David" w:cs="David" w:hint="cs"/>
          <w:sz w:val="24"/>
          <w:szCs w:val="24"/>
          <w:rtl/>
        </w:rPr>
        <w:t>היתה</w:t>
      </w:r>
      <w:proofErr w:type="spellEnd"/>
      <w:r w:rsidR="009E3BD7">
        <w:rPr>
          <w:rFonts w:ascii="David" w:hAnsi="David" w:cs="David" w:hint="cs"/>
          <w:sz w:val="24"/>
          <w:szCs w:val="24"/>
          <w:rtl/>
        </w:rPr>
        <w:t xml:space="preserve"> להיות בשיעור של 44.66% ממשכורתו המעודכנת על פי הסכם הבכירים.</w:t>
      </w:r>
    </w:p>
    <w:p w14:paraId="46341999" w14:textId="77777777" w:rsidR="005A74FE" w:rsidRDefault="005A74FE" w:rsidP="008E35F0">
      <w:pPr>
        <w:spacing w:after="0" w:line="360" w:lineRule="auto"/>
        <w:ind w:left="444"/>
        <w:jc w:val="both"/>
        <w:rPr>
          <w:rFonts w:ascii="David" w:hAnsi="David" w:cs="David"/>
          <w:sz w:val="24"/>
          <w:szCs w:val="24"/>
          <w:u w:val="single"/>
          <w:rtl/>
        </w:rPr>
      </w:pPr>
    </w:p>
    <w:p w14:paraId="4BEFACD2" w14:textId="4158883D" w:rsidR="008E35F0" w:rsidRDefault="008E35F0" w:rsidP="008E35F0">
      <w:pPr>
        <w:spacing w:after="0" w:line="360" w:lineRule="auto"/>
        <w:ind w:left="444"/>
        <w:jc w:val="both"/>
        <w:rPr>
          <w:rFonts w:ascii="David" w:hAnsi="David" w:cs="David"/>
          <w:sz w:val="24"/>
          <w:szCs w:val="24"/>
          <w:u w:val="single"/>
          <w:rtl/>
        </w:rPr>
      </w:pPr>
      <w:r>
        <w:rPr>
          <w:rFonts w:ascii="David" w:hAnsi="David" w:cs="David" w:hint="cs"/>
          <w:sz w:val="24"/>
          <w:szCs w:val="24"/>
          <w:u w:val="single"/>
          <w:rtl/>
        </w:rPr>
        <w:t>תקופה לפי כתב מינוי</w:t>
      </w:r>
    </w:p>
    <w:p w14:paraId="00510BF3" w14:textId="63A441FF" w:rsidR="005A74FE" w:rsidRDefault="00A926C3" w:rsidP="00352AF4">
      <w:pPr>
        <w:spacing w:after="0" w:line="360" w:lineRule="auto"/>
        <w:ind w:left="444"/>
        <w:jc w:val="both"/>
        <w:rPr>
          <w:rFonts w:ascii="David" w:hAnsi="David" w:cs="David"/>
          <w:sz w:val="24"/>
          <w:szCs w:val="24"/>
          <w:rtl/>
        </w:rPr>
      </w:pPr>
      <w:del w:id="104" w:author="שמעון" w:date="2022-05-26T19:48:00Z">
        <w:r w:rsidDel="0073695C">
          <w:rPr>
            <w:rFonts w:ascii="David" w:hAnsi="David" w:cs="David" w:hint="cs"/>
            <w:sz w:val="24"/>
            <w:szCs w:val="24"/>
            <w:rtl/>
          </w:rPr>
          <w:delText xml:space="preserve">בכל תקופות שירותו היה התובע במעמד של </w:delText>
        </w:r>
        <w:r w:rsidR="008E35F0" w:rsidDel="0073695C">
          <w:rPr>
            <w:rFonts w:ascii="David" w:hAnsi="David" w:cs="David" w:hint="cs"/>
            <w:sz w:val="24"/>
            <w:szCs w:val="24"/>
            <w:rtl/>
          </w:rPr>
          <w:delText>"חשב בכיר".</w:delText>
        </w:r>
      </w:del>
      <w:ins w:id="105" w:author="שמעון" w:date="2022-05-26T19:48:00Z">
        <w:r w:rsidR="0073695C">
          <w:rPr>
            <w:rFonts w:ascii="David" w:hAnsi="David" w:cs="David" w:hint="cs"/>
            <w:sz w:val="24"/>
            <w:szCs w:val="24"/>
            <w:rtl/>
          </w:rPr>
          <w:t xml:space="preserve"> בעת החתימה על הסכם הבכירים</w:t>
        </w:r>
      </w:ins>
      <w:r w:rsidR="008E35F0">
        <w:rPr>
          <w:rFonts w:ascii="David" w:hAnsi="David" w:cs="David" w:hint="cs"/>
          <w:sz w:val="24"/>
          <w:szCs w:val="24"/>
          <w:rtl/>
        </w:rPr>
        <w:t xml:space="preserve"> </w:t>
      </w:r>
      <w:del w:id="106" w:author="שמעון" w:date="2022-05-26T19:48:00Z">
        <w:r w:rsidR="008E35F0" w:rsidDel="0073695C">
          <w:rPr>
            <w:rFonts w:ascii="David" w:hAnsi="David" w:cs="David" w:hint="cs"/>
            <w:sz w:val="24"/>
            <w:szCs w:val="24"/>
            <w:rtl/>
          </w:rPr>
          <w:delText>ו</w:delText>
        </w:r>
      </w:del>
      <w:r w:rsidR="008E35F0">
        <w:rPr>
          <w:rFonts w:ascii="David" w:hAnsi="David" w:cs="David" w:hint="cs"/>
          <w:sz w:val="24"/>
          <w:szCs w:val="24"/>
          <w:rtl/>
        </w:rPr>
        <w:t>דרגת</w:t>
      </w:r>
      <w:ins w:id="107" w:author="שמעון" w:date="2022-05-26T19:49:00Z">
        <w:r w:rsidR="0073695C">
          <w:rPr>
            <w:rFonts w:ascii="David" w:hAnsi="David" w:cs="David" w:hint="cs"/>
            <w:sz w:val="24"/>
            <w:szCs w:val="24"/>
            <w:rtl/>
          </w:rPr>
          <w:t xml:space="preserve"> התובע </w:t>
        </w:r>
      </w:ins>
      <w:del w:id="108" w:author="שמעון" w:date="2022-05-26T19:49:00Z">
        <w:r w:rsidR="008E35F0" w:rsidDel="0073695C">
          <w:rPr>
            <w:rFonts w:ascii="David" w:hAnsi="David" w:cs="David" w:hint="cs"/>
            <w:sz w:val="24"/>
            <w:szCs w:val="24"/>
            <w:rtl/>
          </w:rPr>
          <w:delText>ו</w:delText>
        </w:r>
      </w:del>
      <w:r w:rsidR="008E35F0">
        <w:rPr>
          <w:rFonts w:ascii="David" w:hAnsi="David" w:cs="David" w:hint="cs"/>
          <w:sz w:val="24"/>
          <w:szCs w:val="24"/>
          <w:rtl/>
        </w:rPr>
        <w:t xml:space="preserve"> </w:t>
      </w:r>
      <w:proofErr w:type="spellStart"/>
      <w:r w:rsidR="008E35F0">
        <w:rPr>
          <w:rFonts w:ascii="David" w:hAnsi="David" w:cs="David" w:hint="cs"/>
          <w:sz w:val="24"/>
          <w:szCs w:val="24"/>
          <w:rtl/>
        </w:rPr>
        <w:t>היתה</w:t>
      </w:r>
      <w:proofErr w:type="spellEnd"/>
      <w:r w:rsidR="008E35F0">
        <w:rPr>
          <w:rFonts w:ascii="David" w:hAnsi="David" w:cs="David" w:hint="cs"/>
          <w:sz w:val="24"/>
          <w:szCs w:val="24"/>
          <w:rtl/>
        </w:rPr>
        <w:t xml:space="preserve"> 12</w:t>
      </w:r>
      <w:ins w:id="109" w:author="שמעון" w:date="2022-05-26T19:49:00Z">
        <w:r w:rsidR="0073695C">
          <w:rPr>
            <w:rFonts w:ascii="David" w:hAnsi="David" w:cs="David" w:hint="cs"/>
            <w:sz w:val="24"/>
            <w:szCs w:val="24"/>
            <w:rtl/>
          </w:rPr>
          <w:t xml:space="preserve"> בדרוג </w:t>
        </w:r>
        <w:proofErr w:type="spellStart"/>
        <w:r w:rsidR="0073695C">
          <w:rPr>
            <w:rFonts w:ascii="David" w:hAnsi="David" w:cs="David" w:hint="cs"/>
            <w:sz w:val="24"/>
            <w:szCs w:val="24"/>
            <w:rtl/>
          </w:rPr>
          <w:t>המח"ר</w:t>
        </w:r>
      </w:ins>
      <w:proofErr w:type="spellEnd"/>
      <w:r w:rsidR="008E35F0">
        <w:rPr>
          <w:rFonts w:ascii="David" w:hAnsi="David" w:cs="David" w:hint="cs"/>
          <w:sz w:val="24"/>
          <w:szCs w:val="24"/>
          <w:rtl/>
        </w:rPr>
        <w:t xml:space="preserve">, דרגה אחת מתחת לעליונה בסולם </w:t>
      </w:r>
      <w:del w:id="110" w:author="שמעון" w:date="2022-05-26T19:50:00Z">
        <w:r w:rsidR="008E35F0" w:rsidDel="0073695C">
          <w:rPr>
            <w:rFonts w:ascii="David" w:hAnsi="David" w:cs="David" w:hint="cs"/>
            <w:sz w:val="24"/>
            <w:szCs w:val="24"/>
            <w:rtl/>
          </w:rPr>
          <w:delText>ה</w:delText>
        </w:r>
      </w:del>
      <w:r w:rsidR="008E35F0">
        <w:rPr>
          <w:rFonts w:ascii="David" w:hAnsi="David" w:cs="David" w:hint="cs"/>
          <w:sz w:val="24"/>
          <w:szCs w:val="24"/>
          <w:rtl/>
        </w:rPr>
        <w:t>דרגות</w:t>
      </w:r>
      <w:ins w:id="111" w:author="שמעון" w:date="2022-05-26T19:50:00Z">
        <w:r w:rsidR="0073695C">
          <w:rPr>
            <w:rFonts w:ascii="David" w:hAnsi="David" w:cs="David" w:hint="cs"/>
            <w:sz w:val="24"/>
            <w:szCs w:val="24"/>
            <w:rtl/>
          </w:rPr>
          <w:t xml:space="preserve"> </w:t>
        </w:r>
        <w:proofErr w:type="spellStart"/>
        <w:r w:rsidR="0073695C">
          <w:rPr>
            <w:rFonts w:ascii="David" w:hAnsi="David" w:cs="David" w:hint="cs"/>
            <w:sz w:val="24"/>
            <w:szCs w:val="24"/>
            <w:rtl/>
          </w:rPr>
          <w:t>המח"ר</w:t>
        </w:r>
      </w:ins>
      <w:proofErr w:type="spellEnd"/>
      <w:r w:rsidR="008E35F0">
        <w:rPr>
          <w:rFonts w:ascii="David" w:hAnsi="David" w:cs="David" w:hint="cs"/>
          <w:sz w:val="24"/>
          <w:szCs w:val="24"/>
          <w:rtl/>
        </w:rPr>
        <w:t>.</w:t>
      </w:r>
      <w:r w:rsidR="00352AF4">
        <w:rPr>
          <w:rFonts w:ascii="David" w:hAnsi="David" w:cs="David" w:hint="cs"/>
          <w:sz w:val="24"/>
          <w:szCs w:val="24"/>
          <w:rtl/>
        </w:rPr>
        <w:t xml:space="preserve"> </w:t>
      </w:r>
      <w:del w:id="112" w:author="שמעון" w:date="2022-05-26T19:50:00Z">
        <w:r w:rsidR="005A74FE" w:rsidRPr="00C80962" w:rsidDel="0073695C">
          <w:rPr>
            <w:rFonts w:ascii="David" w:hAnsi="David" w:cs="David" w:hint="cs"/>
            <w:sz w:val="24"/>
            <w:szCs w:val="24"/>
            <w:rtl/>
          </w:rPr>
          <w:delText xml:space="preserve">מצ"ב </w:delText>
        </w:r>
        <w:bookmarkStart w:id="113" w:name="_Hlk104464724"/>
        <w:r w:rsidR="005A74FE" w:rsidRPr="00C80962" w:rsidDel="0073695C">
          <w:rPr>
            <w:rFonts w:ascii="David" w:hAnsi="David" w:cs="David" w:hint="cs"/>
            <w:sz w:val="24"/>
            <w:szCs w:val="24"/>
            <w:rtl/>
          </w:rPr>
          <w:delText xml:space="preserve">מכתב של המשנה לנציב שירות המדינה מתאריך 24.1.2005 </w:delText>
        </w:r>
        <w:bookmarkEnd w:id="113"/>
        <w:r w:rsidR="005A74FE" w:rsidRPr="00C80962" w:rsidDel="0073695C">
          <w:rPr>
            <w:rFonts w:ascii="David" w:hAnsi="David" w:cs="David" w:hint="cs"/>
            <w:sz w:val="24"/>
            <w:szCs w:val="24"/>
            <w:rtl/>
          </w:rPr>
          <w:delText>המאשר את זכויות ה</w:delText>
        </w:r>
        <w:r w:rsidR="00EE6660" w:rsidDel="0073695C">
          <w:rPr>
            <w:rFonts w:ascii="David" w:hAnsi="David" w:cs="David" w:hint="cs"/>
            <w:sz w:val="24"/>
            <w:szCs w:val="24"/>
            <w:rtl/>
          </w:rPr>
          <w:delText>ת</w:delText>
        </w:r>
        <w:r w:rsidR="005A74FE" w:rsidRPr="00C80962" w:rsidDel="0073695C">
          <w:rPr>
            <w:rFonts w:ascii="David" w:hAnsi="David" w:cs="David" w:hint="cs"/>
            <w:sz w:val="24"/>
            <w:szCs w:val="24"/>
            <w:rtl/>
          </w:rPr>
          <w:delText>ובע כ"חשב בכיר" לכל דבר ועניין (</w:delText>
        </w:r>
        <w:r w:rsidR="005A74FE" w:rsidRPr="00C80962" w:rsidDel="0073695C">
          <w:rPr>
            <w:rFonts w:ascii="David" w:hAnsi="David" w:cs="David" w:hint="cs"/>
            <w:b/>
            <w:bCs/>
            <w:sz w:val="24"/>
            <w:szCs w:val="24"/>
            <w:rtl/>
          </w:rPr>
          <w:delText xml:space="preserve">נספח </w:delText>
        </w:r>
        <w:r w:rsidDel="0073695C">
          <w:rPr>
            <w:rFonts w:ascii="David" w:hAnsi="David" w:cs="David" w:hint="cs"/>
            <w:b/>
            <w:bCs/>
            <w:sz w:val="24"/>
            <w:szCs w:val="24"/>
            <w:rtl/>
          </w:rPr>
          <w:delText>8</w:delText>
        </w:r>
        <w:r w:rsidR="005A74FE" w:rsidRPr="00C80962" w:rsidDel="0073695C">
          <w:rPr>
            <w:rFonts w:ascii="David" w:hAnsi="David" w:cs="David" w:hint="cs"/>
            <w:sz w:val="24"/>
            <w:szCs w:val="24"/>
            <w:rtl/>
          </w:rPr>
          <w:delText>).</w:delText>
        </w:r>
      </w:del>
      <w:ins w:id="114" w:author="שמעון" w:date="2022-05-26T19:50:00Z">
        <w:r w:rsidR="0073695C">
          <w:rPr>
            <w:rFonts w:ascii="David" w:hAnsi="David" w:cs="David" w:hint="cs"/>
            <w:sz w:val="24"/>
            <w:szCs w:val="24"/>
            <w:rtl/>
          </w:rPr>
          <w:t xml:space="preserve"> </w:t>
        </w:r>
      </w:ins>
    </w:p>
    <w:p w14:paraId="7D4B5201" w14:textId="77777777" w:rsidR="0073695C" w:rsidRDefault="008E35F0" w:rsidP="008E35F0">
      <w:pPr>
        <w:spacing w:after="0" w:line="360" w:lineRule="auto"/>
        <w:ind w:left="444"/>
        <w:jc w:val="both"/>
        <w:rPr>
          <w:ins w:id="115" w:author="שמעון" w:date="2022-05-26T19:51:00Z"/>
          <w:rFonts w:ascii="David" w:hAnsi="David" w:cs="David"/>
          <w:sz w:val="24"/>
          <w:szCs w:val="24"/>
          <w:rtl/>
        </w:rPr>
      </w:pPr>
      <w:r>
        <w:rPr>
          <w:rFonts w:ascii="David" w:hAnsi="David" w:cs="David" w:hint="cs"/>
          <w:sz w:val="24"/>
          <w:szCs w:val="24"/>
          <w:rtl/>
        </w:rPr>
        <w:t xml:space="preserve">אחרי חתימת הסכם הבכירים הוחלף </w:t>
      </w:r>
      <w:r w:rsidR="002D73C3">
        <w:rPr>
          <w:rFonts w:ascii="David" w:hAnsi="David" w:cs="David" w:hint="cs"/>
          <w:sz w:val="24"/>
          <w:szCs w:val="24"/>
          <w:rtl/>
        </w:rPr>
        <w:t xml:space="preserve">דירוג </w:t>
      </w:r>
      <w:proofErr w:type="spellStart"/>
      <w:r w:rsidR="002D73C3">
        <w:rPr>
          <w:rFonts w:ascii="David" w:hAnsi="David" w:cs="David" w:hint="cs"/>
          <w:sz w:val="24"/>
          <w:szCs w:val="24"/>
          <w:rtl/>
        </w:rPr>
        <w:t>המח"ר</w:t>
      </w:r>
      <w:proofErr w:type="spellEnd"/>
      <w:r w:rsidR="002D73C3">
        <w:rPr>
          <w:rFonts w:ascii="David" w:hAnsi="David" w:cs="David" w:hint="cs"/>
          <w:sz w:val="24"/>
          <w:szCs w:val="24"/>
          <w:rtl/>
        </w:rPr>
        <w:t xml:space="preserve"> והדרגה העליונה בסולם </w:t>
      </w:r>
      <w:proofErr w:type="spellStart"/>
      <w:r w:rsidR="002D73C3">
        <w:rPr>
          <w:rFonts w:ascii="David" w:hAnsi="David" w:cs="David" w:hint="cs"/>
          <w:sz w:val="24"/>
          <w:szCs w:val="24"/>
          <w:rtl/>
        </w:rPr>
        <w:t>היתה</w:t>
      </w:r>
      <w:proofErr w:type="spellEnd"/>
      <w:r w:rsidR="002D73C3">
        <w:rPr>
          <w:rFonts w:ascii="David" w:hAnsi="David" w:cs="David" w:hint="cs"/>
          <w:sz w:val="24"/>
          <w:szCs w:val="24"/>
          <w:rtl/>
        </w:rPr>
        <w:t xml:space="preserve"> 46. דרגה 12 הפכה למקבילה ל-45. בהתאם לכך קיבל התובע מאז "מענק יובל" לפי דרגה </w:t>
      </w:r>
      <w:del w:id="116" w:author="שמעון" w:date="2022-05-26T19:51:00Z">
        <w:r w:rsidR="002D73C3" w:rsidDel="0073695C">
          <w:rPr>
            <w:rFonts w:ascii="David" w:hAnsi="David" w:cs="David" w:hint="cs"/>
            <w:sz w:val="24"/>
            <w:szCs w:val="24"/>
            <w:rtl/>
          </w:rPr>
          <w:delText>זו</w:delText>
        </w:r>
      </w:del>
      <w:ins w:id="117" w:author="שמעון" w:date="2022-05-26T19:51:00Z">
        <w:r w:rsidR="0073695C">
          <w:rPr>
            <w:rFonts w:ascii="David" w:hAnsi="David" w:cs="David" w:hint="cs"/>
            <w:sz w:val="24"/>
            <w:szCs w:val="24"/>
            <w:rtl/>
          </w:rPr>
          <w:t>45</w:t>
        </w:r>
      </w:ins>
      <w:r w:rsidR="002D73C3">
        <w:rPr>
          <w:rFonts w:ascii="David" w:hAnsi="David" w:cs="David" w:hint="cs"/>
          <w:sz w:val="24"/>
          <w:szCs w:val="24"/>
          <w:rtl/>
        </w:rPr>
        <w:t xml:space="preserve">. </w:t>
      </w:r>
    </w:p>
    <w:p w14:paraId="054438ED" w14:textId="7592015D" w:rsidR="008E35F0" w:rsidRDefault="002D73C3"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בהסכם הבכירים </w:t>
      </w:r>
      <w:r w:rsidR="00244EE7">
        <w:rPr>
          <w:rFonts w:ascii="David" w:hAnsi="David" w:cs="David" w:hint="cs"/>
          <w:sz w:val="24"/>
          <w:szCs w:val="24"/>
          <w:rtl/>
        </w:rPr>
        <w:t>ס'</w:t>
      </w:r>
      <w:r>
        <w:rPr>
          <w:rFonts w:ascii="David" w:hAnsi="David" w:cs="David" w:hint="cs"/>
          <w:sz w:val="24"/>
          <w:szCs w:val="24"/>
          <w:rtl/>
        </w:rPr>
        <w:t xml:space="preserve"> 12א'1 נקבע:</w:t>
      </w:r>
    </w:p>
    <w:p w14:paraId="0A9CE247" w14:textId="1D9EBFFD" w:rsidR="002D73C3" w:rsidRDefault="002D73C3" w:rsidP="008E35F0">
      <w:pPr>
        <w:spacing w:after="0" w:line="360" w:lineRule="auto"/>
        <w:ind w:left="444"/>
        <w:jc w:val="both"/>
        <w:rPr>
          <w:rFonts w:ascii="David" w:hAnsi="David" w:cs="David"/>
          <w:sz w:val="24"/>
          <w:szCs w:val="24"/>
          <w:rtl/>
        </w:rPr>
      </w:pPr>
      <w:r>
        <w:rPr>
          <w:rFonts w:ascii="David" w:hAnsi="David" w:cs="David" w:hint="cs"/>
          <w:b/>
          <w:bCs/>
          <w:sz w:val="24"/>
          <w:szCs w:val="24"/>
          <w:rtl/>
        </w:rPr>
        <w:t xml:space="preserve">"המשכורת הקובעת שעל בסיסה תשולם </w:t>
      </w:r>
      <w:proofErr w:type="spellStart"/>
      <w:r>
        <w:rPr>
          <w:rFonts w:ascii="David" w:hAnsi="David" w:cs="David" w:hint="cs"/>
          <w:b/>
          <w:bCs/>
          <w:sz w:val="24"/>
          <w:szCs w:val="24"/>
          <w:rtl/>
        </w:rPr>
        <w:t>קיצבתו</w:t>
      </w:r>
      <w:proofErr w:type="spellEnd"/>
      <w:r>
        <w:rPr>
          <w:rFonts w:ascii="David" w:hAnsi="David" w:cs="David" w:hint="cs"/>
          <w:b/>
          <w:bCs/>
          <w:sz w:val="24"/>
          <w:szCs w:val="24"/>
          <w:rtl/>
        </w:rPr>
        <w:t xml:space="preserve"> של העובד עבור תקופת השירות לפי כתב המינוי, תהיה המשכורת הקובעת כהגדרתה בס' 8 ו-9 לחוק </w:t>
      </w:r>
      <w:proofErr w:type="spellStart"/>
      <w:r>
        <w:rPr>
          <w:rFonts w:ascii="David" w:hAnsi="David" w:cs="David" w:hint="cs"/>
          <w:b/>
          <w:bCs/>
          <w:sz w:val="24"/>
          <w:szCs w:val="24"/>
          <w:rtl/>
        </w:rPr>
        <w:t>הגימלאות</w:t>
      </w:r>
      <w:proofErr w:type="spellEnd"/>
      <w:r>
        <w:rPr>
          <w:rFonts w:ascii="David" w:hAnsi="David" w:cs="David" w:hint="cs"/>
          <w:b/>
          <w:bCs/>
          <w:sz w:val="24"/>
          <w:szCs w:val="24"/>
          <w:rtl/>
        </w:rPr>
        <w:t xml:space="preserve"> בדרגה </w:t>
      </w:r>
      <w:proofErr w:type="spellStart"/>
      <w:r>
        <w:rPr>
          <w:rFonts w:ascii="David" w:hAnsi="David" w:cs="David" w:hint="cs"/>
          <w:b/>
          <w:bCs/>
          <w:sz w:val="24"/>
          <w:szCs w:val="24"/>
          <w:rtl/>
        </w:rPr>
        <w:t>שהיתה</w:t>
      </w:r>
      <w:proofErr w:type="spellEnd"/>
      <w:r>
        <w:rPr>
          <w:rFonts w:ascii="David" w:hAnsi="David" w:cs="David" w:hint="cs"/>
          <w:b/>
          <w:bCs/>
          <w:sz w:val="24"/>
          <w:szCs w:val="24"/>
          <w:rtl/>
        </w:rPr>
        <w:t xml:space="preserve"> לעובד ערב חתימה על חוזה זה בדרגה 12 בדירוג </w:t>
      </w:r>
      <w:proofErr w:type="spellStart"/>
      <w:r>
        <w:rPr>
          <w:rFonts w:ascii="David" w:hAnsi="David" w:cs="David" w:hint="cs"/>
          <w:b/>
          <w:bCs/>
          <w:sz w:val="24"/>
          <w:szCs w:val="24"/>
          <w:rtl/>
        </w:rPr>
        <w:t>המח"ר</w:t>
      </w:r>
      <w:proofErr w:type="spellEnd"/>
      <w:r>
        <w:rPr>
          <w:rFonts w:ascii="David" w:hAnsi="David" w:cs="David" w:hint="cs"/>
          <w:b/>
          <w:bCs/>
          <w:sz w:val="24"/>
          <w:szCs w:val="24"/>
          <w:rtl/>
        </w:rPr>
        <w:t>".</w:t>
      </w:r>
    </w:p>
    <w:p w14:paraId="1A952646" w14:textId="4655504A" w:rsidR="002D73C3" w:rsidRDefault="002D73C3"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דרגה 12, שבה היה התובע, </w:t>
      </w:r>
      <w:proofErr w:type="spellStart"/>
      <w:r>
        <w:rPr>
          <w:rFonts w:ascii="David" w:hAnsi="David" w:cs="David" w:hint="cs"/>
          <w:sz w:val="24"/>
          <w:szCs w:val="24"/>
          <w:rtl/>
        </w:rPr>
        <w:t>היתה</w:t>
      </w:r>
      <w:proofErr w:type="spellEnd"/>
      <w:r>
        <w:rPr>
          <w:rFonts w:ascii="David" w:hAnsi="David" w:cs="David" w:hint="cs"/>
          <w:sz w:val="24"/>
          <w:szCs w:val="24"/>
          <w:rtl/>
        </w:rPr>
        <w:t xml:space="preserve"> דרגה אחת מתחת לעליונה בדירוג. על פי הדירוג החדש </w:t>
      </w:r>
      <w:r w:rsidR="0057606C">
        <w:rPr>
          <w:rFonts w:ascii="David" w:hAnsi="David" w:cs="David" w:hint="cs"/>
          <w:sz w:val="24"/>
          <w:szCs w:val="24"/>
          <w:rtl/>
        </w:rPr>
        <w:t xml:space="preserve">הדרגה שמתחת לעליונה היא 45. ראיה לדבר היא התשלום ל"מענק היובל" ששולם לתובע כל שנה </w:t>
      </w:r>
      <w:r w:rsidR="00F51C60">
        <w:rPr>
          <w:rFonts w:ascii="David" w:hAnsi="David" w:cs="David" w:hint="cs"/>
          <w:sz w:val="24"/>
          <w:szCs w:val="24"/>
          <w:rtl/>
        </w:rPr>
        <w:t xml:space="preserve">עד 2004 </w:t>
      </w:r>
      <w:r w:rsidR="0057606C">
        <w:rPr>
          <w:rFonts w:ascii="David" w:hAnsi="David" w:cs="David" w:hint="cs"/>
          <w:sz w:val="24"/>
          <w:szCs w:val="24"/>
          <w:rtl/>
        </w:rPr>
        <w:t>לפי דרגה 45.</w:t>
      </w:r>
    </w:p>
    <w:p w14:paraId="4E23A851" w14:textId="4FD6C4F3" w:rsidR="002A156A" w:rsidRDefault="00E75DAD" w:rsidP="008E35F0">
      <w:pPr>
        <w:spacing w:after="0" w:line="360" w:lineRule="auto"/>
        <w:ind w:left="444"/>
        <w:jc w:val="both"/>
        <w:rPr>
          <w:rFonts w:ascii="David" w:hAnsi="David" w:cs="David"/>
          <w:sz w:val="24"/>
          <w:szCs w:val="24"/>
          <w:rtl/>
        </w:rPr>
      </w:pPr>
      <w:ins w:id="118" w:author="שמעון" w:date="2022-05-26T19:59:00Z">
        <w:r>
          <w:rPr>
            <w:rFonts w:ascii="David" w:hAnsi="David" w:cs="David" w:hint="cs"/>
            <w:sz w:val="24"/>
            <w:szCs w:val="24"/>
            <w:rtl/>
          </w:rPr>
          <w:t xml:space="preserve">במכתב של </w:t>
        </w:r>
        <w:proofErr w:type="spellStart"/>
        <w:r>
          <w:rPr>
            <w:rFonts w:ascii="David" w:hAnsi="David" w:cs="David" w:hint="cs"/>
            <w:sz w:val="24"/>
            <w:szCs w:val="24"/>
            <w:rtl/>
          </w:rPr>
          <w:t>נש"מ</w:t>
        </w:r>
        <w:proofErr w:type="spellEnd"/>
        <w:r>
          <w:rPr>
            <w:rFonts w:ascii="David" w:hAnsi="David" w:cs="David" w:hint="cs"/>
            <w:sz w:val="24"/>
            <w:szCs w:val="24"/>
            <w:rtl/>
          </w:rPr>
          <w:t xml:space="preserve"> מיום 24.1.2005 נקבע כי התובע זכאי ל"</w:t>
        </w:r>
        <w:r w:rsidRPr="002A156A">
          <w:rPr>
            <w:rFonts w:ascii="David" w:hAnsi="David" w:cs="David" w:hint="cs"/>
            <w:b/>
            <w:bCs/>
            <w:sz w:val="24"/>
            <w:szCs w:val="24"/>
            <w:rtl/>
          </w:rPr>
          <w:t>דרגה אישית מעבר לדרגת השיא במתח הדרגות של חשב בכיר</w:t>
        </w:r>
        <w:r>
          <w:rPr>
            <w:rFonts w:ascii="David" w:hAnsi="David" w:cs="David" w:hint="cs"/>
            <w:sz w:val="24"/>
            <w:szCs w:val="24"/>
            <w:rtl/>
          </w:rPr>
          <w:t>"(</w:t>
        </w:r>
        <w:r w:rsidRPr="0007251A">
          <w:rPr>
            <w:rFonts w:ascii="David" w:hAnsi="David" w:cs="David" w:hint="cs"/>
            <w:b/>
            <w:bCs/>
            <w:sz w:val="24"/>
            <w:szCs w:val="24"/>
            <w:rtl/>
          </w:rPr>
          <w:t xml:space="preserve">נספח </w:t>
        </w:r>
        <w:r>
          <w:rPr>
            <w:rFonts w:ascii="David" w:hAnsi="David" w:cs="David" w:hint="cs"/>
            <w:sz w:val="24"/>
            <w:szCs w:val="24"/>
            <w:rtl/>
          </w:rPr>
          <w:t>8</w:t>
        </w:r>
      </w:ins>
      <w:ins w:id="119" w:author="שמעון" w:date="2022-05-26T20:00:00Z">
        <w:r>
          <w:rPr>
            <w:rFonts w:ascii="David" w:hAnsi="David" w:cs="David" w:hint="cs"/>
            <w:sz w:val="24"/>
            <w:szCs w:val="24"/>
            <w:rtl/>
          </w:rPr>
          <w:t>)</w:t>
        </w:r>
      </w:ins>
      <w:r w:rsidR="0057606C">
        <w:rPr>
          <w:rFonts w:ascii="David" w:hAnsi="David" w:cs="David" w:hint="cs"/>
          <w:sz w:val="24"/>
          <w:szCs w:val="24"/>
          <w:rtl/>
        </w:rPr>
        <w:t xml:space="preserve">בכל מקרה, עפ"י ס' 12א'2ג יש לעדכן את </w:t>
      </w:r>
      <w:proofErr w:type="spellStart"/>
      <w:r w:rsidR="0057606C">
        <w:rPr>
          <w:rFonts w:ascii="David" w:hAnsi="David" w:cs="David" w:hint="cs"/>
          <w:sz w:val="24"/>
          <w:szCs w:val="24"/>
          <w:rtl/>
        </w:rPr>
        <w:t>גימלתו</w:t>
      </w:r>
      <w:proofErr w:type="spellEnd"/>
      <w:r w:rsidR="0057606C">
        <w:rPr>
          <w:rFonts w:ascii="David" w:hAnsi="David" w:cs="David" w:hint="cs"/>
          <w:sz w:val="24"/>
          <w:szCs w:val="24"/>
          <w:rtl/>
        </w:rPr>
        <w:t xml:space="preserve"> של העובד "</w:t>
      </w:r>
      <w:r w:rsidR="0057606C">
        <w:rPr>
          <w:rFonts w:ascii="David" w:hAnsi="David" w:cs="David" w:hint="cs"/>
          <w:b/>
          <w:bCs/>
          <w:sz w:val="24"/>
          <w:szCs w:val="24"/>
          <w:rtl/>
        </w:rPr>
        <w:t>לפי דרגת פרישה או תוספת שהייה אם העובד יהיה זכאי להן במועד פרישתו..."</w:t>
      </w:r>
      <w:r w:rsidR="0057606C">
        <w:rPr>
          <w:rFonts w:ascii="David" w:hAnsi="David" w:cs="David" w:hint="cs"/>
          <w:sz w:val="24"/>
          <w:szCs w:val="24"/>
          <w:rtl/>
        </w:rPr>
        <w:t xml:space="preserve">. </w:t>
      </w:r>
      <w:r w:rsidR="0057606C">
        <w:rPr>
          <w:rFonts w:ascii="David" w:hAnsi="David" w:cs="David" w:hint="cs"/>
          <w:sz w:val="24"/>
          <w:szCs w:val="24"/>
          <w:rtl/>
        </w:rPr>
        <w:lastRenderedPageBreak/>
        <w:t xml:space="preserve">התובע היה זכאי בהתאם לוותק שלו </w:t>
      </w:r>
      <w:ins w:id="120" w:author="שמעון" w:date="2022-05-26T19:58:00Z">
        <w:r>
          <w:rPr>
            <w:rFonts w:ascii="David" w:hAnsi="David" w:cs="David" w:hint="cs"/>
            <w:sz w:val="24"/>
            <w:szCs w:val="24"/>
            <w:rtl/>
          </w:rPr>
          <w:t xml:space="preserve">ותוארו האקדמי </w:t>
        </w:r>
      </w:ins>
      <w:r w:rsidR="0057606C">
        <w:rPr>
          <w:rFonts w:ascii="David" w:hAnsi="David" w:cs="David" w:hint="cs"/>
          <w:sz w:val="24"/>
          <w:szCs w:val="24"/>
          <w:rtl/>
        </w:rPr>
        <w:t>לתוספת שהייה שמקנה תוספת (+) לדרגתו</w:t>
      </w:r>
      <w:r w:rsidR="002A156A">
        <w:rPr>
          <w:rFonts w:ascii="David" w:hAnsi="David" w:cs="David" w:hint="cs"/>
          <w:sz w:val="24"/>
          <w:szCs w:val="24"/>
          <w:rtl/>
        </w:rPr>
        <w:t xml:space="preserve"> וכעבור 42 שנות שירות ודאי גם היה זכאי לדרגת פרישה. </w:t>
      </w:r>
    </w:p>
    <w:p w14:paraId="47562CB0" w14:textId="275B79DD" w:rsidR="0057606C" w:rsidRDefault="002A156A" w:rsidP="008E35F0">
      <w:pPr>
        <w:spacing w:after="0" w:line="360" w:lineRule="auto"/>
        <w:ind w:left="444"/>
        <w:jc w:val="both"/>
        <w:rPr>
          <w:rFonts w:ascii="David" w:hAnsi="David" w:cs="David"/>
          <w:sz w:val="24"/>
          <w:szCs w:val="24"/>
          <w:rtl/>
        </w:rPr>
      </w:pPr>
      <w:del w:id="121" w:author="שמעון" w:date="2022-05-26T19:59:00Z">
        <w:r w:rsidDel="00E75DAD">
          <w:rPr>
            <w:rFonts w:ascii="David" w:hAnsi="David" w:cs="David" w:hint="cs"/>
            <w:sz w:val="24"/>
            <w:szCs w:val="24"/>
            <w:rtl/>
          </w:rPr>
          <w:delText xml:space="preserve">במכתב של נש"מ מיום 24.1.2005 </w:delText>
        </w:r>
      </w:del>
      <w:del w:id="122" w:author="שמעון" w:date="2022-05-26T19:53:00Z">
        <w:r w:rsidDel="00F32277">
          <w:rPr>
            <w:rFonts w:ascii="David" w:hAnsi="David" w:cs="David" w:hint="cs"/>
            <w:sz w:val="24"/>
            <w:szCs w:val="24"/>
            <w:rtl/>
          </w:rPr>
          <w:delText>הובטחה ל</w:delText>
        </w:r>
      </w:del>
      <w:del w:id="123" w:author="שמעון" w:date="2022-05-26T19:59:00Z">
        <w:r w:rsidDel="00E75DAD">
          <w:rPr>
            <w:rFonts w:ascii="David" w:hAnsi="David" w:cs="David" w:hint="cs"/>
            <w:sz w:val="24"/>
            <w:szCs w:val="24"/>
            <w:rtl/>
          </w:rPr>
          <w:delText>תובע "</w:delText>
        </w:r>
        <w:r w:rsidRPr="002A156A" w:rsidDel="00E75DAD">
          <w:rPr>
            <w:rFonts w:ascii="David" w:hAnsi="David" w:cs="David" w:hint="cs"/>
            <w:b/>
            <w:bCs/>
            <w:sz w:val="24"/>
            <w:szCs w:val="24"/>
            <w:rtl/>
          </w:rPr>
          <w:delText>דרגה אישית מעבר לדרגת השיא במתח הדרגות של חשב בכיר</w:delText>
        </w:r>
        <w:r w:rsidDel="00E75DAD">
          <w:rPr>
            <w:rFonts w:ascii="David" w:hAnsi="David" w:cs="David" w:hint="cs"/>
            <w:sz w:val="24"/>
            <w:szCs w:val="24"/>
            <w:rtl/>
          </w:rPr>
          <w:delText>"</w:delText>
        </w:r>
      </w:del>
      <w:ins w:id="124" w:author="שמעון" w:date="2022-05-26T19:54:00Z">
        <w:r w:rsidR="00F32277" w:rsidRPr="00F32277">
          <w:rPr>
            <w:rFonts w:ascii="David" w:hAnsi="David" w:cs="David"/>
            <w:b/>
            <w:bCs/>
            <w:sz w:val="24"/>
            <w:szCs w:val="24"/>
            <w:rtl/>
            <w:rPrChange w:id="125" w:author="שמעון" w:date="2022-05-26T19:54:00Z">
              <w:rPr>
                <w:rFonts w:ascii="David" w:hAnsi="David" w:cs="David"/>
                <w:sz w:val="24"/>
                <w:szCs w:val="24"/>
                <w:rtl/>
              </w:rPr>
            </w:rPrChange>
          </w:rPr>
          <w:t>8)</w:t>
        </w:r>
      </w:ins>
      <w:r w:rsidRPr="00F32277">
        <w:rPr>
          <w:rFonts w:ascii="David" w:hAnsi="David" w:cs="David"/>
          <w:b/>
          <w:bCs/>
          <w:sz w:val="24"/>
          <w:szCs w:val="24"/>
          <w:rtl/>
          <w:rPrChange w:id="126" w:author="שמעון" w:date="2022-05-26T19:54:00Z">
            <w:rPr>
              <w:rFonts w:ascii="David" w:hAnsi="David" w:cs="David"/>
              <w:sz w:val="24"/>
              <w:szCs w:val="24"/>
              <w:rtl/>
            </w:rPr>
          </w:rPrChange>
        </w:rPr>
        <w:t>.</w:t>
      </w:r>
      <w:r>
        <w:rPr>
          <w:rFonts w:ascii="David" w:hAnsi="David" w:cs="David" w:hint="cs"/>
          <w:sz w:val="24"/>
          <w:szCs w:val="24"/>
          <w:rtl/>
        </w:rPr>
        <w:t xml:space="preserve"> </w:t>
      </w:r>
    </w:p>
    <w:p w14:paraId="48CE36AE" w14:textId="7BE4DF90" w:rsidR="002A156A" w:rsidRDefault="002A156A" w:rsidP="008E35F0">
      <w:pPr>
        <w:spacing w:after="0" w:line="360" w:lineRule="auto"/>
        <w:ind w:left="444"/>
        <w:jc w:val="both"/>
        <w:rPr>
          <w:rFonts w:ascii="David" w:hAnsi="David" w:cs="David"/>
          <w:sz w:val="24"/>
          <w:szCs w:val="24"/>
          <w:rtl/>
        </w:rPr>
      </w:pPr>
      <w:r>
        <w:rPr>
          <w:rFonts w:ascii="David" w:hAnsi="David" w:cs="David" w:hint="cs"/>
          <w:sz w:val="24"/>
          <w:szCs w:val="24"/>
          <w:rtl/>
        </w:rPr>
        <w:t xml:space="preserve">מנתונים אלה עולה כי התובע היה זכאי בעת פרישתו </w:t>
      </w:r>
      <w:proofErr w:type="spellStart"/>
      <w:r>
        <w:rPr>
          <w:rFonts w:ascii="David" w:hAnsi="David" w:cs="David" w:hint="cs"/>
          <w:sz w:val="24"/>
          <w:szCs w:val="24"/>
          <w:rtl/>
        </w:rPr>
        <w:t>ל</w:t>
      </w:r>
      <w:r w:rsidR="00437C1F">
        <w:rPr>
          <w:rFonts w:ascii="David" w:hAnsi="David" w:cs="David" w:hint="cs"/>
          <w:sz w:val="24"/>
          <w:szCs w:val="24"/>
          <w:rtl/>
        </w:rPr>
        <w:t>קיצבה</w:t>
      </w:r>
      <w:proofErr w:type="spellEnd"/>
      <w:r w:rsidR="00437C1F">
        <w:rPr>
          <w:rFonts w:ascii="David" w:hAnsi="David" w:cs="David" w:hint="cs"/>
          <w:sz w:val="24"/>
          <w:szCs w:val="24"/>
          <w:rtl/>
        </w:rPr>
        <w:t xml:space="preserve"> </w:t>
      </w:r>
      <w:ins w:id="127" w:author="שמעון" w:date="2022-05-26T20:00:00Z">
        <w:r w:rsidR="00E75DAD">
          <w:rPr>
            <w:rFonts w:ascii="David" w:hAnsi="David" w:cs="David" w:hint="cs"/>
            <w:sz w:val="24"/>
            <w:szCs w:val="24"/>
            <w:rtl/>
          </w:rPr>
          <w:t xml:space="preserve">בגין תקופת כתב המינוי </w:t>
        </w:r>
      </w:ins>
      <w:del w:id="128" w:author="שמעון" w:date="2022-05-26T19:56:00Z">
        <w:r w:rsidR="00F30B9C" w:rsidDel="00F32277">
          <w:rPr>
            <w:rFonts w:ascii="David" w:hAnsi="David" w:cs="David" w:hint="cs"/>
            <w:sz w:val="24"/>
            <w:szCs w:val="24"/>
            <w:rtl/>
          </w:rPr>
          <w:delText xml:space="preserve">של </w:delText>
        </w:r>
      </w:del>
      <w:ins w:id="129" w:author="שמעון" w:date="2022-05-26T19:56:00Z">
        <w:r w:rsidR="00F32277">
          <w:rPr>
            <w:rFonts w:ascii="David" w:hAnsi="David" w:cs="David" w:hint="cs"/>
            <w:sz w:val="24"/>
            <w:szCs w:val="24"/>
            <w:rtl/>
          </w:rPr>
          <w:t xml:space="preserve">לפי </w:t>
        </w:r>
      </w:ins>
      <w:r>
        <w:rPr>
          <w:rFonts w:ascii="David" w:hAnsi="David" w:cs="David" w:hint="cs"/>
          <w:sz w:val="24"/>
          <w:szCs w:val="24"/>
          <w:rtl/>
        </w:rPr>
        <w:t xml:space="preserve">דרגה </w:t>
      </w:r>
      <w:ins w:id="130" w:author="שמעון" w:date="2022-05-26T19:56:00Z">
        <w:r w:rsidR="00F32277">
          <w:rPr>
            <w:rFonts w:ascii="David" w:hAnsi="David" w:cs="David" w:hint="cs"/>
            <w:sz w:val="24"/>
            <w:szCs w:val="24"/>
            <w:rtl/>
          </w:rPr>
          <w:t>+</w:t>
        </w:r>
      </w:ins>
      <w:r>
        <w:rPr>
          <w:rFonts w:ascii="David" w:hAnsi="David" w:cs="David" w:hint="cs"/>
          <w:sz w:val="24"/>
          <w:szCs w:val="24"/>
          <w:rtl/>
        </w:rPr>
        <w:t>4</w:t>
      </w:r>
      <w:r w:rsidR="00A050F5">
        <w:rPr>
          <w:rFonts w:ascii="David" w:hAnsi="David" w:cs="David" w:hint="cs"/>
          <w:sz w:val="24"/>
          <w:szCs w:val="24"/>
          <w:rtl/>
        </w:rPr>
        <w:t>6</w:t>
      </w:r>
      <w:r>
        <w:rPr>
          <w:rFonts w:ascii="David" w:hAnsi="David" w:cs="David" w:hint="cs"/>
          <w:sz w:val="24"/>
          <w:szCs w:val="24"/>
          <w:rtl/>
        </w:rPr>
        <w:t xml:space="preserve"> </w:t>
      </w:r>
      <w:del w:id="131" w:author="שמעון" w:date="2022-05-26T19:54:00Z">
        <w:r w:rsidR="00A050F5" w:rsidDel="00F32277">
          <w:rPr>
            <w:rFonts w:ascii="David" w:hAnsi="David" w:cs="David" w:hint="cs"/>
            <w:sz w:val="24"/>
            <w:szCs w:val="24"/>
            <w:rtl/>
          </w:rPr>
          <w:delText>ו</w:delText>
        </w:r>
      </w:del>
      <w:del w:id="132" w:author="שמעון" w:date="2022-05-26T19:57:00Z">
        <w:r w:rsidR="00A050F5" w:rsidDel="00F32277">
          <w:rPr>
            <w:rFonts w:ascii="David" w:hAnsi="David" w:cs="David" w:hint="cs"/>
            <w:sz w:val="24"/>
            <w:szCs w:val="24"/>
            <w:rtl/>
          </w:rPr>
          <w:delText xml:space="preserve">בתוספת </w:delText>
        </w:r>
      </w:del>
      <w:del w:id="133" w:author="שמעון" w:date="2022-05-26T19:55:00Z">
        <w:r w:rsidR="00A050F5" w:rsidDel="00F32277">
          <w:rPr>
            <w:rFonts w:ascii="David" w:hAnsi="David" w:cs="David" w:hint="cs"/>
            <w:sz w:val="24"/>
            <w:szCs w:val="24"/>
            <w:rtl/>
          </w:rPr>
          <w:delText xml:space="preserve">דרגת </w:delText>
        </w:r>
      </w:del>
      <w:del w:id="134" w:author="שמעון" w:date="2022-05-26T19:57:00Z">
        <w:r w:rsidR="00A050F5" w:rsidDel="00F32277">
          <w:rPr>
            <w:rFonts w:ascii="David" w:hAnsi="David" w:cs="David" w:hint="cs"/>
            <w:sz w:val="24"/>
            <w:szCs w:val="24"/>
            <w:rtl/>
          </w:rPr>
          <w:delText xml:space="preserve">שהייה </w:delText>
        </w:r>
      </w:del>
      <w:del w:id="135" w:author="שמעון" w:date="2022-05-26T19:55:00Z">
        <w:r w:rsidR="00A050F5" w:rsidDel="00F32277">
          <w:rPr>
            <w:rFonts w:ascii="David" w:hAnsi="David" w:cs="David" w:hint="cs"/>
            <w:sz w:val="24"/>
            <w:szCs w:val="24"/>
            <w:rtl/>
          </w:rPr>
          <w:delText>ל</w:delText>
        </w:r>
      </w:del>
      <w:del w:id="136" w:author="שמעון" w:date="2022-05-26T19:56:00Z">
        <w:r w:rsidDel="00F32277">
          <w:rPr>
            <w:rFonts w:ascii="David" w:hAnsi="David" w:cs="David" w:hint="cs"/>
            <w:sz w:val="24"/>
            <w:szCs w:val="24"/>
            <w:rtl/>
          </w:rPr>
          <w:delText>דרגה</w:delText>
        </w:r>
      </w:del>
      <w:del w:id="137" w:author="שמעון" w:date="2022-05-26T19:57:00Z">
        <w:r w:rsidDel="00F32277">
          <w:rPr>
            <w:rFonts w:ascii="David" w:hAnsi="David" w:cs="David" w:hint="cs"/>
            <w:sz w:val="24"/>
            <w:szCs w:val="24"/>
            <w:rtl/>
          </w:rPr>
          <w:delText xml:space="preserve"> 46+</w:delText>
        </w:r>
      </w:del>
      <w:ins w:id="138" w:author="שמעון" w:date="2022-05-26T19:57:00Z">
        <w:r w:rsidR="00F32277">
          <w:rPr>
            <w:rFonts w:ascii="David" w:hAnsi="David" w:cs="David" w:hint="cs"/>
            <w:sz w:val="24"/>
            <w:szCs w:val="24"/>
            <w:rtl/>
          </w:rPr>
          <w:t xml:space="preserve"> </w:t>
        </w:r>
      </w:ins>
      <w:ins w:id="139" w:author="שמעון" w:date="2022-05-26T19:55:00Z">
        <w:r w:rsidR="00F32277">
          <w:rPr>
            <w:rFonts w:ascii="David" w:hAnsi="David" w:cs="David" w:hint="cs"/>
            <w:sz w:val="24"/>
            <w:szCs w:val="24"/>
            <w:rtl/>
          </w:rPr>
          <w:t xml:space="preserve"> בשיא הותק</w:t>
        </w:r>
      </w:ins>
      <w:r w:rsidR="00EE6660">
        <w:rPr>
          <w:rFonts w:ascii="David" w:hAnsi="David" w:cs="David" w:hint="cs"/>
          <w:sz w:val="24"/>
          <w:szCs w:val="24"/>
          <w:rtl/>
        </w:rPr>
        <w:t>, והוא זכאי להפרש זה על שנות עבודתו לפי כתב המינוי.</w:t>
      </w:r>
    </w:p>
    <w:p w14:paraId="5DEC3D4F" w14:textId="38335F23" w:rsidR="00E035B9" w:rsidRDefault="00EE6660" w:rsidP="00E035B9">
      <w:pPr>
        <w:pStyle w:val="a3"/>
        <w:spacing w:after="0" w:line="360" w:lineRule="auto"/>
        <w:ind w:left="444"/>
        <w:jc w:val="both"/>
        <w:rPr>
          <w:rFonts w:ascii="David" w:hAnsi="David" w:cs="David"/>
          <w:sz w:val="24"/>
          <w:szCs w:val="24"/>
          <w:rtl/>
        </w:rPr>
      </w:pPr>
      <w:r>
        <w:rPr>
          <w:rFonts w:ascii="David" w:hAnsi="David" w:cs="David" w:hint="cs"/>
          <w:sz w:val="24"/>
          <w:szCs w:val="24"/>
          <w:rtl/>
        </w:rPr>
        <w:t>להשלמת טענה זו יוסיף התובע את העובדה</w:t>
      </w:r>
      <w:r w:rsidR="0083456A">
        <w:rPr>
          <w:rFonts w:ascii="David" w:hAnsi="David" w:cs="David" w:hint="cs"/>
          <w:sz w:val="24"/>
          <w:szCs w:val="24"/>
          <w:rtl/>
        </w:rPr>
        <w:t>,</w:t>
      </w:r>
      <w:r>
        <w:rPr>
          <w:rFonts w:ascii="David" w:hAnsi="David" w:cs="David" w:hint="cs"/>
          <w:sz w:val="24"/>
          <w:szCs w:val="24"/>
          <w:rtl/>
        </w:rPr>
        <w:t xml:space="preserve"> שבכל תלושי המשכורת שלו בתקופת "הסכם הבכירים" בטור "נתוני עזר" "ברוטו לכתב מינוי"</w:t>
      </w:r>
      <w:r w:rsidR="0083456A">
        <w:rPr>
          <w:rFonts w:ascii="David" w:hAnsi="David" w:cs="David" w:hint="cs"/>
          <w:sz w:val="24"/>
          <w:szCs w:val="24"/>
          <w:rtl/>
        </w:rPr>
        <w:t>,</w:t>
      </w:r>
      <w:r>
        <w:rPr>
          <w:rFonts w:ascii="David" w:hAnsi="David" w:cs="David" w:hint="cs"/>
          <w:sz w:val="24"/>
          <w:szCs w:val="24"/>
          <w:rtl/>
        </w:rPr>
        <w:t xml:space="preserve"> הסכום הרשום היה בהתאם </w:t>
      </w:r>
      <w:del w:id="140" w:author="שמעון" w:date="2022-05-26T20:01:00Z">
        <w:r w:rsidDel="00E75DAD">
          <w:rPr>
            <w:rFonts w:ascii="David" w:hAnsi="David" w:cs="David" w:hint="cs"/>
            <w:sz w:val="24"/>
            <w:szCs w:val="24"/>
            <w:rtl/>
          </w:rPr>
          <w:delText xml:space="preserve">לס' </w:delText>
        </w:r>
      </w:del>
      <w:ins w:id="141" w:author="שמעון" w:date="2022-05-26T20:01:00Z">
        <w:r w:rsidR="00E75DAD">
          <w:rPr>
            <w:rFonts w:ascii="David" w:hAnsi="David" w:cs="David" w:hint="cs"/>
            <w:sz w:val="24"/>
            <w:szCs w:val="24"/>
            <w:rtl/>
          </w:rPr>
          <w:t xml:space="preserve">לדרגה </w:t>
        </w:r>
      </w:ins>
      <w:r>
        <w:rPr>
          <w:rFonts w:ascii="David" w:hAnsi="David" w:cs="David" w:hint="cs"/>
          <w:sz w:val="24"/>
          <w:szCs w:val="24"/>
          <w:rtl/>
        </w:rPr>
        <w:t>46+</w:t>
      </w:r>
      <w:r w:rsidR="00C6526E">
        <w:rPr>
          <w:rFonts w:ascii="David" w:hAnsi="David" w:cs="David" w:hint="cs"/>
          <w:sz w:val="24"/>
          <w:szCs w:val="24"/>
          <w:rtl/>
        </w:rPr>
        <w:t xml:space="preserve"> בשיא הותק</w:t>
      </w:r>
      <w:r w:rsidR="007D24DF">
        <w:rPr>
          <w:rFonts w:ascii="David" w:hAnsi="David" w:cs="David" w:hint="cs"/>
          <w:sz w:val="24"/>
          <w:szCs w:val="24"/>
          <w:rtl/>
        </w:rPr>
        <w:t xml:space="preserve"> (</w:t>
      </w:r>
      <w:r w:rsidR="007D24DF" w:rsidRPr="007D24DF">
        <w:rPr>
          <w:rFonts w:ascii="David" w:hAnsi="David" w:cs="David" w:hint="cs"/>
          <w:sz w:val="24"/>
          <w:szCs w:val="24"/>
          <w:rtl/>
        </w:rPr>
        <w:t>ראה נספח 7</w:t>
      </w:r>
      <w:r w:rsidR="007D24DF">
        <w:rPr>
          <w:rFonts w:ascii="David" w:hAnsi="David" w:cs="David" w:hint="cs"/>
          <w:sz w:val="24"/>
          <w:szCs w:val="24"/>
          <w:rtl/>
        </w:rPr>
        <w:t>)</w:t>
      </w:r>
      <w:r>
        <w:rPr>
          <w:rFonts w:ascii="David" w:hAnsi="David" w:cs="David" w:hint="cs"/>
          <w:sz w:val="24"/>
          <w:szCs w:val="24"/>
          <w:rtl/>
        </w:rPr>
        <w:t xml:space="preserve">. בנוסף ניכו משכרו </w:t>
      </w:r>
      <w:ins w:id="142" w:author="שמעון" w:date="2022-05-26T20:02:00Z">
        <w:r w:rsidR="00E75DAD">
          <w:rPr>
            <w:rFonts w:ascii="David" w:hAnsi="David" w:cs="David" w:hint="cs"/>
            <w:sz w:val="24"/>
            <w:szCs w:val="24"/>
            <w:rtl/>
          </w:rPr>
          <w:t>בהתאם להוראה בדבר "השתתפות במימון פנסיה תקציבית".</w:t>
        </w:r>
      </w:ins>
      <w:r>
        <w:rPr>
          <w:rFonts w:ascii="David" w:hAnsi="David" w:cs="David" w:hint="cs"/>
          <w:sz w:val="24"/>
          <w:szCs w:val="24"/>
          <w:rtl/>
        </w:rPr>
        <w:t xml:space="preserve">2% השתתפות </w:t>
      </w:r>
      <w:del w:id="143" w:author="שמעון" w:date="2022-05-26T20:02:00Z">
        <w:r w:rsidDel="00E75DAD">
          <w:rPr>
            <w:rFonts w:ascii="David" w:hAnsi="David" w:cs="David" w:hint="cs"/>
            <w:sz w:val="24"/>
            <w:szCs w:val="24"/>
            <w:rtl/>
          </w:rPr>
          <w:delText>במימון הוצאות פנסיה</w:delText>
        </w:r>
      </w:del>
      <w:ins w:id="144" w:author="שמעון" w:date="2022-05-26T20:02:00Z">
        <w:r w:rsidR="00E75DAD">
          <w:rPr>
            <w:rFonts w:ascii="David" w:hAnsi="David" w:cs="David" w:hint="cs"/>
            <w:sz w:val="24"/>
            <w:szCs w:val="24"/>
            <w:rtl/>
          </w:rPr>
          <w:t xml:space="preserve"> </w:t>
        </w:r>
      </w:ins>
      <w:r>
        <w:rPr>
          <w:rFonts w:ascii="David" w:hAnsi="David" w:cs="David" w:hint="cs"/>
          <w:sz w:val="24"/>
          <w:szCs w:val="24"/>
          <w:rtl/>
        </w:rPr>
        <w:t>, וגם ניכוי זה נעשה לפי דרגה 46+ בשיא הותק</w:t>
      </w:r>
      <w:r w:rsidR="007D24DF">
        <w:rPr>
          <w:rFonts w:ascii="David" w:hAnsi="David" w:cs="David" w:hint="cs"/>
          <w:sz w:val="24"/>
          <w:szCs w:val="24"/>
          <w:rtl/>
        </w:rPr>
        <w:t>,</w:t>
      </w:r>
      <w:r>
        <w:rPr>
          <w:rFonts w:ascii="David" w:hAnsi="David" w:cs="David" w:hint="cs"/>
          <w:sz w:val="24"/>
          <w:szCs w:val="24"/>
          <w:rtl/>
        </w:rPr>
        <w:t xml:space="preserve"> </w:t>
      </w:r>
      <w:r w:rsidR="00C6526E">
        <w:rPr>
          <w:rFonts w:ascii="David" w:hAnsi="David" w:cs="David" w:hint="cs"/>
          <w:sz w:val="24"/>
          <w:szCs w:val="24"/>
          <w:rtl/>
        </w:rPr>
        <w:t xml:space="preserve">וכן </w:t>
      </w:r>
      <w:del w:id="145" w:author="שמעון" w:date="2022-05-26T20:02:00Z">
        <w:r w:rsidR="00C6526E" w:rsidDel="00E75DAD">
          <w:rPr>
            <w:rFonts w:ascii="David" w:hAnsi="David" w:cs="David" w:hint="cs"/>
            <w:sz w:val="24"/>
            <w:szCs w:val="24"/>
            <w:rtl/>
          </w:rPr>
          <w:delText>בהתאם להוראה בדבר "השתתפות במימון פנסיה תקציבית".</w:delText>
        </w:r>
      </w:del>
    </w:p>
    <w:p w14:paraId="45ED5907" w14:textId="77777777" w:rsidR="00EE6660" w:rsidRDefault="00EE6660" w:rsidP="00E035B9">
      <w:pPr>
        <w:pStyle w:val="a3"/>
        <w:spacing w:after="0" w:line="360" w:lineRule="auto"/>
        <w:ind w:left="444"/>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043B0952" w14:textId="46A77AEE" w:rsidR="006944C1" w:rsidRDefault="00EB2DFE"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מסע הייסורים של התובע החל </w:t>
      </w:r>
      <w:r w:rsidR="00165ACF">
        <w:rPr>
          <w:rFonts w:ascii="David" w:hAnsi="David" w:cs="David" w:hint="cs"/>
          <w:sz w:val="24"/>
          <w:szCs w:val="24"/>
          <w:rtl/>
        </w:rPr>
        <w:t xml:space="preserve">מעת </w:t>
      </w:r>
      <w:r w:rsidR="00342DE6">
        <w:rPr>
          <w:rFonts w:ascii="David" w:hAnsi="David" w:cs="David" w:hint="cs"/>
          <w:sz w:val="24"/>
          <w:szCs w:val="24"/>
          <w:rtl/>
        </w:rPr>
        <w:t>הפסקת עבודתו ב-5.8.2012</w:t>
      </w:r>
      <w:r>
        <w:rPr>
          <w:rFonts w:ascii="David" w:hAnsi="David" w:cs="David" w:hint="cs"/>
          <w:sz w:val="24"/>
          <w:szCs w:val="24"/>
          <w:rtl/>
        </w:rPr>
        <w:t xml:space="preserve">, </w:t>
      </w:r>
      <w:r w:rsidR="00165ACF">
        <w:rPr>
          <w:rFonts w:ascii="David" w:hAnsi="David" w:cs="David" w:hint="cs"/>
          <w:sz w:val="24"/>
          <w:szCs w:val="24"/>
          <w:rtl/>
        </w:rPr>
        <w:t xml:space="preserve">בהגיעו </w:t>
      </w:r>
      <w:r w:rsidR="006944C1">
        <w:rPr>
          <w:rFonts w:ascii="David" w:hAnsi="David" w:cs="David" w:hint="cs"/>
          <w:sz w:val="24"/>
          <w:szCs w:val="24"/>
          <w:rtl/>
        </w:rPr>
        <w:t>לגיל פרישה. חמישה</w:t>
      </w:r>
      <w:r>
        <w:rPr>
          <w:rFonts w:ascii="David" w:hAnsi="David" w:cs="David" w:hint="cs"/>
          <w:sz w:val="24"/>
          <w:szCs w:val="24"/>
          <w:rtl/>
        </w:rPr>
        <w:t xml:space="preserve"> חודשים לא קיבל </w:t>
      </w:r>
      <w:r w:rsidR="006944C1">
        <w:rPr>
          <w:rFonts w:ascii="David" w:hAnsi="David" w:cs="David" w:hint="cs"/>
          <w:sz w:val="24"/>
          <w:szCs w:val="24"/>
          <w:rtl/>
        </w:rPr>
        <w:t xml:space="preserve">התובע משכורת ולא </w:t>
      </w:r>
      <w:proofErr w:type="spellStart"/>
      <w:r w:rsidR="00342DE6">
        <w:rPr>
          <w:rFonts w:ascii="David" w:hAnsi="David" w:cs="David" w:hint="cs"/>
          <w:sz w:val="24"/>
          <w:szCs w:val="24"/>
          <w:rtl/>
        </w:rPr>
        <w:t>גימלה</w:t>
      </w:r>
      <w:proofErr w:type="spellEnd"/>
      <w:r w:rsidR="00342DE6">
        <w:rPr>
          <w:rFonts w:ascii="David" w:hAnsi="David" w:cs="David" w:hint="cs"/>
          <w:sz w:val="24"/>
          <w:szCs w:val="24"/>
          <w:rtl/>
        </w:rPr>
        <w:t xml:space="preserve"> למרות פניותיו</w:t>
      </w:r>
      <w:r>
        <w:rPr>
          <w:rFonts w:ascii="David" w:hAnsi="David" w:cs="David" w:hint="cs"/>
          <w:sz w:val="24"/>
          <w:szCs w:val="24"/>
          <w:rtl/>
        </w:rPr>
        <w:t xml:space="preserve">. </w:t>
      </w:r>
      <w:r w:rsidR="006944C1">
        <w:rPr>
          <w:rFonts w:ascii="David" w:hAnsi="David" w:cs="David" w:hint="cs"/>
          <w:sz w:val="24"/>
          <w:szCs w:val="24"/>
          <w:rtl/>
        </w:rPr>
        <w:t xml:space="preserve">בסוף דצמבר 2012 קיבל התובע הודעה </w:t>
      </w:r>
      <w:proofErr w:type="spellStart"/>
      <w:r w:rsidR="006944C1">
        <w:rPr>
          <w:rFonts w:ascii="David" w:hAnsi="David" w:cs="David" w:hint="cs"/>
          <w:sz w:val="24"/>
          <w:szCs w:val="24"/>
          <w:rtl/>
        </w:rPr>
        <w:t>מנש"מ</w:t>
      </w:r>
      <w:proofErr w:type="spellEnd"/>
      <w:r w:rsidR="006944C1">
        <w:rPr>
          <w:rFonts w:ascii="David" w:hAnsi="David" w:cs="David" w:hint="cs"/>
          <w:sz w:val="24"/>
          <w:szCs w:val="24"/>
          <w:rtl/>
        </w:rPr>
        <w:t xml:space="preserve">, שנחתמה ב-21.11.2012, על פרישתו רטרואקטיבית מיום 31.7.2012. </w:t>
      </w:r>
      <w:r w:rsidR="00D20088">
        <w:rPr>
          <w:rFonts w:ascii="David" w:hAnsi="David" w:cs="David" w:hint="cs"/>
          <w:sz w:val="24"/>
          <w:szCs w:val="24"/>
          <w:rtl/>
        </w:rPr>
        <w:t xml:space="preserve">העתק ההודעה נשלח לגב' שוורץ במשרד האוצר. לאחר קבלת הודעת </w:t>
      </w:r>
      <w:proofErr w:type="spellStart"/>
      <w:r w:rsidR="00D20088">
        <w:rPr>
          <w:rFonts w:ascii="David" w:hAnsi="David" w:cs="David" w:hint="cs"/>
          <w:sz w:val="24"/>
          <w:szCs w:val="24"/>
          <w:rtl/>
        </w:rPr>
        <w:t>נש"מ</w:t>
      </w:r>
      <w:proofErr w:type="spellEnd"/>
      <w:r w:rsidR="00D20088">
        <w:rPr>
          <w:rFonts w:ascii="David" w:hAnsi="David" w:cs="David" w:hint="cs"/>
          <w:sz w:val="24"/>
          <w:szCs w:val="24"/>
          <w:rtl/>
        </w:rPr>
        <w:t xml:space="preserve"> קיבל התובע מהגב' שוורץ מכתב מיום 20.12.2012, הקובע שאושרה ל</w:t>
      </w:r>
      <w:r w:rsidR="0014026F">
        <w:rPr>
          <w:rFonts w:ascii="David" w:hAnsi="David" w:cs="David" w:hint="cs"/>
          <w:sz w:val="24"/>
          <w:szCs w:val="24"/>
          <w:rtl/>
        </w:rPr>
        <w:t xml:space="preserve">ו </w:t>
      </w:r>
      <w:proofErr w:type="spellStart"/>
      <w:r w:rsidR="0014026F">
        <w:rPr>
          <w:rFonts w:ascii="David" w:hAnsi="David" w:cs="David" w:hint="cs"/>
          <w:sz w:val="24"/>
          <w:szCs w:val="24"/>
          <w:rtl/>
        </w:rPr>
        <w:t>גימלה</w:t>
      </w:r>
      <w:proofErr w:type="spellEnd"/>
      <w:r w:rsidR="00D20088">
        <w:rPr>
          <w:rFonts w:ascii="David" w:hAnsi="David" w:cs="David" w:hint="cs"/>
          <w:sz w:val="24"/>
          <w:szCs w:val="24"/>
          <w:rtl/>
        </w:rPr>
        <w:t xml:space="preserve"> בשיעור של 70%</w:t>
      </w:r>
      <w:r w:rsidR="0014026F">
        <w:rPr>
          <w:rFonts w:ascii="David" w:hAnsi="David" w:cs="David" w:hint="cs"/>
          <w:sz w:val="24"/>
          <w:szCs w:val="24"/>
          <w:rtl/>
        </w:rPr>
        <w:t xml:space="preserve"> מ"</w:t>
      </w:r>
      <w:r w:rsidR="0014026F">
        <w:rPr>
          <w:rFonts w:ascii="David" w:hAnsi="David" w:cs="David" w:hint="cs"/>
          <w:b/>
          <w:bCs/>
          <w:sz w:val="24"/>
          <w:szCs w:val="24"/>
          <w:rtl/>
        </w:rPr>
        <w:t xml:space="preserve">המשכורת הקובעת של חוזה בכירים בהתאם לאישור </w:t>
      </w:r>
      <w:proofErr w:type="spellStart"/>
      <w:r w:rsidR="0014026F">
        <w:rPr>
          <w:rFonts w:ascii="David" w:hAnsi="David" w:cs="David" w:hint="cs"/>
          <w:b/>
          <w:bCs/>
          <w:sz w:val="24"/>
          <w:szCs w:val="24"/>
          <w:rtl/>
        </w:rPr>
        <w:t>נש"מ</w:t>
      </w:r>
      <w:proofErr w:type="spellEnd"/>
      <w:r w:rsidR="0014026F">
        <w:rPr>
          <w:rFonts w:ascii="David" w:hAnsi="David" w:cs="David" w:hint="cs"/>
          <w:b/>
          <w:bCs/>
          <w:sz w:val="24"/>
          <w:szCs w:val="24"/>
          <w:rtl/>
        </w:rPr>
        <w:t xml:space="preserve"> מ-21.8.2012"</w:t>
      </w:r>
      <w:r w:rsidR="0014026F">
        <w:rPr>
          <w:rFonts w:ascii="David" w:hAnsi="David" w:cs="David" w:hint="cs"/>
          <w:sz w:val="24"/>
          <w:szCs w:val="24"/>
          <w:rtl/>
        </w:rPr>
        <w:t>.</w:t>
      </w:r>
    </w:p>
    <w:p w14:paraId="2223D913" w14:textId="2569C2C3" w:rsidR="0014026F" w:rsidRDefault="0014026F" w:rsidP="0014026F">
      <w:pPr>
        <w:pStyle w:val="a3"/>
        <w:spacing w:after="0" w:line="360" w:lineRule="auto"/>
        <w:ind w:left="444"/>
        <w:jc w:val="both"/>
        <w:rPr>
          <w:rFonts w:ascii="David" w:hAnsi="David" w:cs="David"/>
          <w:sz w:val="24"/>
          <w:szCs w:val="24"/>
        </w:rPr>
      </w:pPr>
      <w:r>
        <w:rPr>
          <w:rFonts w:ascii="David" w:hAnsi="David" w:cs="David" w:hint="cs"/>
          <w:sz w:val="24"/>
          <w:szCs w:val="24"/>
          <w:rtl/>
        </w:rPr>
        <w:t xml:space="preserve">בתחילת ינואר 2013 קיבל התובע תלוש </w:t>
      </w:r>
      <w:proofErr w:type="spellStart"/>
      <w:r>
        <w:rPr>
          <w:rFonts w:ascii="David" w:hAnsi="David" w:cs="David" w:hint="cs"/>
          <w:sz w:val="24"/>
          <w:szCs w:val="24"/>
          <w:rtl/>
        </w:rPr>
        <w:t>גימלה</w:t>
      </w:r>
      <w:proofErr w:type="spellEnd"/>
      <w:r>
        <w:rPr>
          <w:rFonts w:ascii="David" w:hAnsi="David" w:cs="David" w:hint="cs"/>
          <w:sz w:val="24"/>
          <w:szCs w:val="24"/>
          <w:rtl/>
        </w:rPr>
        <w:t xml:space="preserve"> ראשון רטרואקטיבית לאוגוסט 2012. לתובע היו ספקות ביחס לתלוש ואז פגש את הגב' שוורץ והאחרונה הציגה לתובע ומסרה לו את מכתב מר אהרונוב שהגיע אליה לאחרונה והודיעה כי אינה יכולה לסטות ממנו. משקיבל התובע את מכתב</w:t>
      </w:r>
      <w:ins w:id="146" w:author="שמעון" w:date="2022-05-26T20:03:00Z">
        <w:r w:rsidR="001C58CA">
          <w:rPr>
            <w:rFonts w:ascii="David" w:hAnsi="David" w:cs="David" w:hint="cs"/>
            <w:sz w:val="24"/>
            <w:szCs w:val="24"/>
            <w:rtl/>
          </w:rPr>
          <w:t xml:space="preserve"> ההנחיות</w:t>
        </w:r>
      </w:ins>
      <w:del w:id="147" w:author="שמעון" w:date="2022-05-26T20:03:00Z">
        <w:r w:rsidDel="001C58CA">
          <w:rPr>
            <w:rFonts w:ascii="David" w:hAnsi="David" w:cs="David" w:hint="cs"/>
            <w:sz w:val="24"/>
            <w:szCs w:val="24"/>
            <w:rtl/>
          </w:rPr>
          <w:delText>ו</w:delText>
        </w:r>
      </w:del>
      <w:r>
        <w:rPr>
          <w:rFonts w:ascii="David" w:hAnsi="David" w:cs="David" w:hint="cs"/>
          <w:sz w:val="24"/>
          <w:szCs w:val="24"/>
          <w:rtl/>
        </w:rPr>
        <w:t xml:space="preserve"> של מר אהרונוב מיהר וכתב אליו</w:t>
      </w:r>
      <w:r w:rsidR="00952739">
        <w:rPr>
          <w:rFonts w:ascii="David" w:hAnsi="David" w:cs="David" w:hint="cs"/>
          <w:sz w:val="24"/>
          <w:szCs w:val="24"/>
          <w:rtl/>
        </w:rPr>
        <w:t>,</w:t>
      </w:r>
      <w:r>
        <w:rPr>
          <w:rFonts w:ascii="David" w:hAnsi="David" w:cs="David" w:hint="cs"/>
          <w:sz w:val="24"/>
          <w:szCs w:val="24"/>
          <w:rtl/>
        </w:rPr>
        <w:t xml:space="preserve"> </w:t>
      </w:r>
      <w:r w:rsidR="00952739">
        <w:rPr>
          <w:rFonts w:ascii="David" w:hAnsi="David" w:cs="David" w:hint="cs"/>
          <w:sz w:val="24"/>
          <w:szCs w:val="24"/>
          <w:rtl/>
        </w:rPr>
        <w:t xml:space="preserve">ב-8 ינואר 2013, </w:t>
      </w:r>
      <w:r>
        <w:rPr>
          <w:rFonts w:ascii="David" w:hAnsi="David" w:cs="David" w:hint="cs"/>
          <w:sz w:val="24"/>
          <w:szCs w:val="24"/>
          <w:rtl/>
        </w:rPr>
        <w:t>תגובה מפורטת שבה הציג את השגותיו וטענותיו (</w:t>
      </w:r>
      <w:r>
        <w:rPr>
          <w:rFonts w:ascii="David" w:hAnsi="David" w:cs="David" w:hint="cs"/>
          <w:b/>
          <w:bCs/>
          <w:sz w:val="24"/>
          <w:szCs w:val="24"/>
          <w:rtl/>
        </w:rPr>
        <w:t xml:space="preserve">נספח </w:t>
      </w:r>
      <w:r w:rsidR="00241362">
        <w:rPr>
          <w:rFonts w:ascii="David" w:hAnsi="David" w:cs="David" w:hint="cs"/>
          <w:b/>
          <w:bCs/>
          <w:sz w:val="24"/>
          <w:szCs w:val="24"/>
          <w:rtl/>
        </w:rPr>
        <w:t>4</w:t>
      </w:r>
      <w:r>
        <w:rPr>
          <w:rFonts w:ascii="David" w:hAnsi="David" w:cs="David" w:hint="cs"/>
          <w:sz w:val="24"/>
          <w:szCs w:val="24"/>
          <w:rtl/>
        </w:rPr>
        <w:t xml:space="preserve">). </w:t>
      </w:r>
    </w:p>
    <w:p w14:paraId="1C59DD48" w14:textId="12C038F3" w:rsidR="0068674C" w:rsidRDefault="0068674C" w:rsidP="00B543C0">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לאחר מספר שיחות טלפוניות כתב התובע שוב לאהרונוב ב-20.3.2013. ההתכתבות בין ה</w:t>
      </w:r>
      <w:r w:rsidR="00BE62B9">
        <w:rPr>
          <w:rFonts w:ascii="David" w:hAnsi="David" w:cs="David" w:hint="cs"/>
          <w:sz w:val="24"/>
          <w:szCs w:val="24"/>
          <w:rtl/>
        </w:rPr>
        <w:t>ת</w:t>
      </w:r>
      <w:r>
        <w:rPr>
          <w:rFonts w:ascii="David" w:hAnsi="David" w:cs="David" w:hint="cs"/>
          <w:sz w:val="24"/>
          <w:szCs w:val="24"/>
          <w:rtl/>
        </w:rPr>
        <w:t xml:space="preserve">ובע </w:t>
      </w:r>
      <w:proofErr w:type="spellStart"/>
      <w:r>
        <w:rPr>
          <w:rFonts w:ascii="David" w:hAnsi="David" w:cs="David" w:hint="cs"/>
          <w:sz w:val="24"/>
          <w:szCs w:val="24"/>
          <w:rtl/>
        </w:rPr>
        <w:t>לנש"מ</w:t>
      </w:r>
      <w:proofErr w:type="spellEnd"/>
      <w:r>
        <w:rPr>
          <w:rFonts w:ascii="David" w:hAnsi="David" w:cs="David" w:hint="cs"/>
          <w:sz w:val="24"/>
          <w:szCs w:val="24"/>
          <w:rtl/>
        </w:rPr>
        <w:t xml:space="preserve"> נמשכה עד שנת 2017</w:t>
      </w:r>
      <w:r w:rsidR="00B543C0">
        <w:rPr>
          <w:rFonts w:ascii="David" w:hAnsi="David" w:cs="David" w:hint="cs"/>
          <w:sz w:val="24"/>
          <w:szCs w:val="24"/>
          <w:rtl/>
        </w:rPr>
        <w:t>.</w:t>
      </w:r>
      <w:r>
        <w:rPr>
          <w:rFonts w:ascii="David" w:hAnsi="David" w:cs="David" w:hint="cs"/>
          <w:sz w:val="24"/>
          <w:szCs w:val="24"/>
          <w:rtl/>
        </w:rPr>
        <w:t xml:space="preserve"> כל </w:t>
      </w:r>
      <w:r w:rsidR="00BE62B9">
        <w:rPr>
          <w:rFonts w:ascii="David" w:hAnsi="David" w:cs="David" w:hint="cs"/>
          <w:sz w:val="24"/>
          <w:szCs w:val="24"/>
          <w:rtl/>
        </w:rPr>
        <w:t xml:space="preserve">בקשות התובע לקיים </w:t>
      </w:r>
      <w:r>
        <w:rPr>
          <w:rFonts w:ascii="David" w:hAnsi="David" w:cs="David" w:hint="cs"/>
          <w:sz w:val="24"/>
          <w:szCs w:val="24"/>
          <w:rtl/>
        </w:rPr>
        <w:t xml:space="preserve">פגישה לבירור </w:t>
      </w:r>
      <w:r w:rsidR="00BE62B9">
        <w:rPr>
          <w:rFonts w:ascii="David" w:hAnsi="David" w:cs="David" w:hint="cs"/>
          <w:sz w:val="24"/>
          <w:szCs w:val="24"/>
          <w:rtl/>
        </w:rPr>
        <w:t xml:space="preserve">טענותיו </w:t>
      </w:r>
      <w:r>
        <w:rPr>
          <w:rFonts w:ascii="David" w:hAnsi="David" w:cs="David" w:hint="cs"/>
          <w:sz w:val="24"/>
          <w:szCs w:val="24"/>
          <w:rtl/>
        </w:rPr>
        <w:t xml:space="preserve">נענו בשלילה, עד אשר הגיש התובע את תביעתו לבית הדין </w:t>
      </w:r>
      <w:proofErr w:type="spellStart"/>
      <w:r>
        <w:rPr>
          <w:rFonts w:ascii="David" w:hAnsi="David" w:cs="David" w:hint="cs"/>
          <w:sz w:val="24"/>
          <w:szCs w:val="24"/>
          <w:rtl/>
        </w:rPr>
        <w:t>האיזורי</w:t>
      </w:r>
      <w:proofErr w:type="spellEnd"/>
      <w:r>
        <w:rPr>
          <w:rFonts w:ascii="David" w:hAnsi="David" w:cs="David" w:hint="cs"/>
          <w:sz w:val="24"/>
          <w:szCs w:val="24"/>
          <w:rtl/>
        </w:rPr>
        <w:t xml:space="preserve"> ב-3.10.2019.</w:t>
      </w:r>
    </w:p>
    <w:p w14:paraId="0C20F7F6" w14:textId="68E560E4" w:rsidR="00A619F7" w:rsidRDefault="00A619F7" w:rsidP="00B543C0">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w:t>
      </w:r>
      <w:r w:rsidR="00CA4CF5">
        <w:rPr>
          <w:rFonts w:ascii="David" w:hAnsi="David" w:cs="David" w:hint="cs"/>
          <w:sz w:val="24"/>
          <w:szCs w:val="24"/>
          <w:rtl/>
        </w:rPr>
        <w:t>ו</w:t>
      </w:r>
      <w:r>
        <w:rPr>
          <w:rFonts w:ascii="David" w:hAnsi="David" w:cs="David" w:hint="cs"/>
          <w:sz w:val="24"/>
          <w:szCs w:val="24"/>
          <w:rtl/>
        </w:rPr>
        <w:t xml:space="preserve">ת </w:t>
      </w:r>
      <w:r w:rsidR="00CA4CF5">
        <w:rPr>
          <w:rFonts w:ascii="David" w:hAnsi="David" w:cs="David" w:hint="cs"/>
          <w:sz w:val="24"/>
          <w:szCs w:val="24"/>
          <w:rtl/>
        </w:rPr>
        <w:t xml:space="preserve">נציבות שירות המדינה </w:t>
      </w:r>
      <w:r>
        <w:rPr>
          <w:rFonts w:ascii="David" w:hAnsi="David" w:cs="David" w:hint="cs"/>
          <w:sz w:val="24"/>
          <w:szCs w:val="24"/>
          <w:rtl/>
        </w:rPr>
        <w:t>לפניות של התובע במשך למעלה מארבע שנים:</w:t>
      </w:r>
    </w:p>
    <w:p w14:paraId="47114718" w14:textId="5A9F16E0"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w:t>
      </w:r>
      <w:r w:rsidR="00230A36">
        <w:rPr>
          <w:rFonts w:ascii="David" w:hAnsi="David" w:cs="David" w:hint="cs"/>
          <w:sz w:val="24"/>
          <w:szCs w:val="24"/>
          <w:rtl/>
        </w:rPr>
        <w:t>ב</w:t>
      </w:r>
      <w:r>
        <w:rPr>
          <w:rFonts w:ascii="David" w:hAnsi="David" w:cs="David" w:hint="cs"/>
          <w:sz w:val="24"/>
          <w:szCs w:val="24"/>
          <w:rtl/>
        </w:rPr>
        <w:t xml:space="preserve"> מר ציון לוי, מנהל אגף בכיר </w:t>
      </w:r>
      <w:proofErr w:type="spellStart"/>
      <w:r>
        <w:rPr>
          <w:rFonts w:ascii="David" w:hAnsi="David" w:cs="David" w:hint="cs"/>
          <w:sz w:val="24"/>
          <w:szCs w:val="24"/>
          <w:rtl/>
        </w:rPr>
        <w:t>לגימלאות</w:t>
      </w:r>
      <w:proofErr w:type="spellEnd"/>
      <w:r>
        <w:rPr>
          <w:rFonts w:ascii="David" w:hAnsi="David" w:cs="David" w:hint="cs"/>
          <w:sz w:val="24"/>
          <w:szCs w:val="24"/>
          <w:rtl/>
        </w:rPr>
        <w:t xml:space="preserve"> </w:t>
      </w:r>
      <w:proofErr w:type="spellStart"/>
      <w:r>
        <w:rPr>
          <w:rFonts w:ascii="David" w:hAnsi="David" w:cs="David" w:hint="cs"/>
          <w:sz w:val="24"/>
          <w:szCs w:val="24"/>
          <w:rtl/>
        </w:rPr>
        <w:t>בנש"מ</w:t>
      </w:r>
      <w:proofErr w:type="spellEnd"/>
      <w:r>
        <w:rPr>
          <w:rFonts w:ascii="David" w:hAnsi="David" w:cs="David" w:hint="cs"/>
          <w:sz w:val="24"/>
          <w:szCs w:val="24"/>
          <w:rtl/>
        </w:rPr>
        <w:t>: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 xml:space="preserve">"הנושא הפנסיוני שלך נמצא בבדיקה עקרונית... עד אשר תסתיים הבדיקה </w:t>
      </w:r>
      <w:proofErr w:type="spellStart"/>
      <w:r>
        <w:rPr>
          <w:rFonts w:ascii="David" w:hAnsi="David" w:cs="David" w:hint="cs"/>
          <w:b/>
          <w:bCs/>
          <w:sz w:val="24"/>
          <w:szCs w:val="24"/>
          <w:rtl/>
        </w:rPr>
        <w:t>נידרש</w:t>
      </w:r>
      <w:proofErr w:type="spellEnd"/>
      <w:r>
        <w:rPr>
          <w:rFonts w:ascii="David" w:hAnsi="David" w:cs="David" w:hint="cs"/>
          <w:b/>
          <w:bCs/>
          <w:sz w:val="24"/>
          <w:szCs w:val="24"/>
          <w:rtl/>
        </w:rPr>
        <w:t xml:space="preserve">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w:t>
      </w:r>
      <w:proofErr w:type="spellStart"/>
      <w:r>
        <w:rPr>
          <w:rFonts w:ascii="David" w:hAnsi="David" w:cs="David" w:hint="cs"/>
          <w:sz w:val="24"/>
          <w:szCs w:val="24"/>
          <w:rtl/>
        </w:rPr>
        <w:t>מנש"מ</w:t>
      </w:r>
      <w:proofErr w:type="spellEnd"/>
      <w:r>
        <w:rPr>
          <w:rFonts w:ascii="David" w:hAnsi="David" w:cs="David" w:hint="cs"/>
          <w:sz w:val="24"/>
          <w:szCs w:val="24"/>
          <w:rtl/>
        </w:rPr>
        <w:t xml:space="preserve">: </w:t>
      </w:r>
      <w:r>
        <w:rPr>
          <w:rFonts w:ascii="David" w:hAnsi="David" w:cs="David" w:hint="cs"/>
          <w:b/>
          <w:bCs/>
          <w:sz w:val="24"/>
          <w:szCs w:val="24"/>
          <w:rtl/>
        </w:rPr>
        <w:t>"מבצעים חשיבה מחודשת... שבסיומה נשוב ונודיעך".</w:t>
      </w:r>
    </w:p>
    <w:p w14:paraId="198989C7" w14:textId="62AF7803"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lastRenderedPageBreak/>
        <w:t xml:space="preserve">ביו 15.2.15 כותבת עו"ד עליזה אבן, מהלשכה המשפטית של </w:t>
      </w:r>
      <w:proofErr w:type="spellStart"/>
      <w:r>
        <w:rPr>
          <w:rFonts w:ascii="David" w:hAnsi="David" w:cs="David" w:hint="cs"/>
          <w:sz w:val="24"/>
          <w:szCs w:val="24"/>
          <w:rtl/>
        </w:rPr>
        <w:t>נש"מ</w:t>
      </w:r>
      <w:proofErr w:type="spellEnd"/>
      <w:r>
        <w:rPr>
          <w:rFonts w:ascii="David" w:hAnsi="David" w:cs="David" w:hint="cs"/>
          <w:sz w:val="24"/>
          <w:szCs w:val="24"/>
          <w:rtl/>
        </w:rPr>
        <w:t xml:space="preserve"> (בתיאום ע</w:t>
      </w:r>
      <w:r w:rsidR="00230A36">
        <w:rPr>
          <w:rFonts w:ascii="David" w:hAnsi="David" w:cs="David" w:hint="cs"/>
          <w:sz w:val="24"/>
          <w:szCs w:val="24"/>
          <w:rtl/>
        </w:rPr>
        <w:t>ם</w:t>
      </w:r>
      <w:r>
        <w:rPr>
          <w:rFonts w:ascii="David" w:hAnsi="David" w:cs="David" w:hint="cs"/>
          <w:sz w:val="24"/>
          <w:szCs w:val="24"/>
          <w:rtl/>
        </w:rPr>
        <w:t xml:space="preserve">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1A84068F"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w:t>
      </w:r>
      <w:r w:rsidR="00230A36">
        <w:rPr>
          <w:rFonts w:ascii="David" w:hAnsi="David" w:cs="David" w:hint="cs"/>
          <w:sz w:val="24"/>
          <w:szCs w:val="24"/>
          <w:rtl/>
        </w:rPr>
        <w:t xml:space="preserve">משיב </w:t>
      </w:r>
      <w:r>
        <w:rPr>
          <w:rFonts w:ascii="David" w:hAnsi="David" w:cs="David" w:hint="cs"/>
          <w:sz w:val="24"/>
          <w:szCs w:val="24"/>
          <w:rtl/>
        </w:rPr>
        <w:t xml:space="preserve">עו"ד ר. </w:t>
      </w:r>
      <w:proofErr w:type="spellStart"/>
      <w:r>
        <w:rPr>
          <w:rFonts w:ascii="David" w:hAnsi="David" w:cs="David" w:hint="cs"/>
          <w:sz w:val="24"/>
          <w:szCs w:val="24"/>
          <w:rtl/>
        </w:rPr>
        <w:t>דול</w:t>
      </w:r>
      <w:proofErr w:type="spellEnd"/>
      <w:r>
        <w:rPr>
          <w:rFonts w:ascii="David" w:hAnsi="David" w:cs="David" w:hint="cs"/>
          <w:sz w:val="24"/>
          <w:szCs w:val="24"/>
          <w:rtl/>
        </w:rPr>
        <w:t xml:space="preserve">,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1674E448"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מתח</w:t>
      </w:r>
      <w:r w:rsidR="00230A36">
        <w:rPr>
          <w:rFonts w:ascii="David" w:hAnsi="David" w:cs="David" w:hint="cs"/>
          <w:sz w:val="24"/>
          <w:szCs w:val="24"/>
          <w:rtl/>
        </w:rPr>
        <w:t>מ</w:t>
      </w:r>
      <w:r>
        <w:rPr>
          <w:rFonts w:ascii="David" w:hAnsi="David" w:cs="David" w:hint="cs"/>
          <w:sz w:val="24"/>
          <w:szCs w:val="24"/>
          <w:rtl/>
        </w:rPr>
        <w:t xml:space="preserve">קות אלה ולדחייה של הטיפול בפניות התובע משמעות גם לנושא ההתיישנות. אף אם מניחים שההתיישנות אורכה בהתאם לחוק </w:t>
      </w:r>
      <w:proofErr w:type="spellStart"/>
      <w:r>
        <w:rPr>
          <w:rFonts w:ascii="David" w:hAnsi="David" w:cs="David" w:hint="cs"/>
          <w:sz w:val="24"/>
          <w:szCs w:val="24"/>
          <w:rtl/>
        </w:rPr>
        <w:t>הגימלאות</w:t>
      </w:r>
      <w:proofErr w:type="spellEnd"/>
      <w:r>
        <w:rPr>
          <w:rFonts w:ascii="David" w:hAnsi="David" w:cs="David" w:hint="cs"/>
          <w:sz w:val="24"/>
          <w:szCs w:val="24"/>
          <w:rtl/>
        </w:rPr>
        <w:t xml:space="preserve"> 60 יום, הרי העיכובים בתשלום </w:t>
      </w:r>
      <w:proofErr w:type="spellStart"/>
      <w:r>
        <w:rPr>
          <w:rFonts w:ascii="David" w:hAnsi="David" w:cs="David" w:hint="cs"/>
          <w:sz w:val="24"/>
          <w:szCs w:val="24"/>
          <w:rtl/>
        </w:rPr>
        <w:t>הגימלה</w:t>
      </w:r>
      <w:proofErr w:type="spellEnd"/>
      <w:r>
        <w:rPr>
          <w:rFonts w:ascii="David" w:hAnsi="David" w:cs="David" w:hint="cs"/>
          <w:sz w:val="24"/>
          <w:szCs w:val="24"/>
          <w:rtl/>
        </w:rPr>
        <w:t xml:space="preserve"> וההתחמקויות מטיפול בפניות התובע, הם סיבה נוספת ומוצדקת להארכת תקופת ההתיישנות.</w:t>
      </w:r>
    </w:p>
    <w:p w14:paraId="26115645" w14:textId="05A58D4D" w:rsidR="0068674C" w:rsidRDefault="0068674C" w:rsidP="00B543C0">
      <w:pPr>
        <w:spacing w:after="0" w:line="360" w:lineRule="auto"/>
        <w:ind w:firstLine="444"/>
        <w:jc w:val="both"/>
        <w:rPr>
          <w:rFonts w:ascii="David" w:hAnsi="David" w:cs="David"/>
          <w:sz w:val="24"/>
          <w:szCs w:val="24"/>
          <w:rtl/>
        </w:rPr>
      </w:pPr>
      <w:r w:rsidRPr="00B543C0">
        <w:rPr>
          <w:rFonts w:ascii="David" w:hAnsi="David" w:cs="David" w:hint="cs"/>
          <w:sz w:val="24"/>
          <w:szCs w:val="24"/>
          <w:rtl/>
        </w:rPr>
        <w:t xml:space="preserve">על 6 שנים של פניות בלתי פוסקות לרשויות המדינה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על יסוד הטענות שפורטו בכתב תביעה זה מתבקש כב' בית הדין ליתן לתובע את </w:t>
      </w:r>
      <w:proofErr w:type="spellStart"/>
      <w:r>
        <w:rPr>
          <w:rFonts w:ascii="David" w:hAnsi="David" w:cs="David" w:hint="cs"/>
          <w:sz w:val="24"/>
          <w:szCs w:val="24"/>
          <w:rtl/>
        </w:rPr>
        <w:t>הסעדים</w:t>
      </w:r>
      <w:proofErr w:type="spellEnd"/>
      <w:r>
        <w:rPr>
          <w:rFonts w:ascii="David" w:hAnsi="David" w:cs="David" w:hint="cs"/>
          <w:sz w:val="24"/>
          <w:szCs w:val="24"/>
          <w:rtl/>
        </w:rPr>
        <w:t xml:space="preserve"> הבאים:</w:t>
      </w:r>
    </w:p>
    <w:p w14:paraId="4BD9DB1C" w14:textId="6ECD7120" w:rsidR="0068674C" w:rsidRP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סעד הצהרתי</w:t>
      </w:r>
    </w:p>
    <w:p w14:paraId="50095518" w14:textId="77777777" w:rsidR="003F326B" w:rsidRPr="00116246" w:rsidRDefault="003F326B" w:rsidP="003F326B">
      <w:pPr>
        <w:spacing w:after="0" w:line="360" w:lineRule="auto"/>
        <w:ind w:left="793"/>
        <w:contextualSpacing/>
        <w:jc w:val="both"/>
        <w:rPr>
          <w:rFonts w:ascii="David" w:eastAsia="Calibri" w:hAnsi="David" w:cs="David"/>
          <w:sz w:val="24"/>
          <w:szCs w:val="24"/>
          <w:u w:val="single"/>
        </w:rPr>
      </w:pPr>
      <w:r w:rsidRPr="00116246">
        <w:rPr>
          <w:rFonts w:ascii="David" w:eastAsia="Calibri" w:hAnsi="David" w:cs="David" w:hint="cs"/>
          <w:sz w:val="24"/>
          <w:szCs w:val="24"/>
          <w:rtl/>
        </w:rPr>
        <w:t xml:space="preserve">התובע זכאי היה, החל ממועד הוצאתו </w:t>
      </w:r>
      <w:proofErr w:type="spellStart"/>
      <w:r w:rsidRPr="00116246">
        <w:rPr>
          <w:rFonts w:ascii="David" w:eastAsia="Calibri" w:hAnsi="David" w:cs="David" w:hint="cs"/>
          <w:sz w:val="24"/>
          <w:szCs w:val="24"/>
          <w:rtl/>
        </w:rPr>
        <w:t>לגימלאות</w:t>
      </w:r>
      <w:proofErr w:type="spellEnd"/>
      <w:r w:rsidRPr="00116246">
        <w:rPr>
          <w:rFonts w:ascii="David" w:eastAsia="Calibri" w:hAnsi="David" w:cs="David" w:hint="cs"/>
          <w:sz w:val="24"/>
          <w:szCs w:val="24"/>
          <w:rtl/>
        </w:rPr>
        <w:t xml:space="preserve"> ב.31.7.2012 לקבל</w:t>
      </w:r>
      <w:r w:rsidRPr="00116246">
        <w:rPr>
          <w:rFonts w:ascii="David" w:eastAsia="Calibri" w:hAnsi="David" w:cs="David" w:hint="cs"/>
          <w:sz w:val="24"/>
          <w:szCs w:val="24"/>
          <w:u w:val="single"/>
          <w:rtl/>
        </w:rPr>
        <w:t xml:space="preserve"> </w:t>
      </w:r>
      <w:proofErr w:type="spellStart"/>
      <w:r w:rsidRPr="00116246">
        <w:rPr>
          <w:rFonts w:ascii="David" w:eastAsia="Calibri" w:hAnsi="David" w:cs="David" w:hint="cs"/>
          <w:sz w:val="24"/>
          <w:szCs w:val="24"/>
          <w:rtl/>
        </w:rPr>
        <w:t>גימלה</w:t>
      </w:r>
      <w:proofErr w:type="spellEnd"/>
      <w:r w:rsidRPr="00116246">
        <w:rPr>
          <w:rFonts w:ascii="David" w:eastAsia="Calibri" w:hAnsi="David" w:cs="David" w:hint="cs"/>
          <w:sz w:val="24"/>
          <w:szCs w:val="24"/>
          <w:rtl/>
        </w:rPr>
        <w:t xml:space="preserve"> חודשית כדלקמן:</w:t>
      </w:r>
    </w:p>
    <w:p w14:paraId="111249BF" w14:textId="1677AAC9"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הכוללת לפי סעיפים 6 ו-8 לחוזה, על כל 22.33 שנות  העסקתו בחוזה, ללא שקלול כלשהו,  דהיינו: 44.66% ממשכורת החוזה המעודכנת, ביום תשלום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w:t>
      </w:r>
    </w:p>
    <w:p w14:paraId="05A3D791" w14:textId="337918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xml:space="preserve"> של 2% לשנה מהמשכורת בדרגה 46+ בדרוג </w:t>
      </w:r>
      <w:proofErr w:type="spellStart"/>
      <w:r w:rsidRPr="003F326B">
        <w:rPr>
          <w:rFonts w:ascii="David" w:eastAsia="Calibri" w:hAnsi="David" w:cs="David" w:hint="cs"/>
          <w:sz w:val="24"/>
          <w:szCs w:val="24"/>
          <w:rtl/>
        </w:rPr>
        <w:t>המח"ר</w:t>
      </w:r>
      <w:proofErr w:type="spellEnd"/>
      <w:r w:rsidRPr="003F326B">
        <w:rPr>
          <w:rFonts w:ascii="David" w:eastAsia="Calibri" w:hAnsi="David" w:cs="David" w:hint="cs"/>
          <w:sz w:val="24"/>
          <w:szCs w:val="24"/>
          <w:rtl/>
        </w:rPr>
        <w:t xml:space="preserve">, בשיא הותק, על 12.67 שנים,  (השלמה ל-35 שנות </w:t>
      </w:r>
      <w:proofErr w:type="spellStart"/>
      <w:r w:rsidRPr="003F326B">
        <w:rPr>
          <w:rFonts w:ascii="David" w:eastAsia="Calibri" w:hAnsi="David" w:cs="David" w:hint="cs"/>
          <w:sz w:val="24"/>
          <w:szCs w:val="24"/>
          <w:rtl/>
        </w:rPr>
        <w:t>גימלה</w:t>
      </w:r>
      <w:proofErr w:type="spellEnd"/>
      <w:r w:rsidRPr="003F326B">
        <w:rPr>
          <w:rFonts w:ascii="David" w:eastAsia="Calibri" w:hAnsi="David" w:cs="David" w:hint="cs"/>
          <w:sz w:val="24"/>
          <w:szCs w:val="24"/>
          <w:rtl/>
        </w:rPr>
        <w:t>), דהיינו: 25.34% (השלמה ל-70%).</w:t>
      </w:r>
    </w:p>
    <w:p w14:paraId="79918B79" w14:textId="42798E77" w:rsidR="003F326B" w:rsidRPr="003F326B" w:rsidRDefault="003F326B" w:rsidP="003F326B">
      <w:pPr>
        <w:pStyle w:val="a3"/>
        <w:numPr>
          <w:ilvl w:val="0"/>
          <w:numId w:val="11"/>
        </w:numPr>
        <w:spacing w:after="0" w:line="360" w:lineRule="auto"/>
        <w:jc w:val="both"/>
        <w:rPr>
          <w:rFonts w:ascii="David" w:eastAsia="Calibri" w:hAnsi="David" w:cs="David"/>
          <w:sz w:val="24"/>
          <w:szCs w:val="24"/>
          <w:rtl/>
        </w:rPr>
      </w:pPr>
      <w:r w:rsidRPr="003F326B">
        <w:rPr>
          <w:rFonts w:ascii="David" w:eastAsia="Calibri" w:hAnsi="David" w:cs="David" w:hint="cs"/>
          <w:sz w:val="24"/>
          <w:szCs w:val="24"/>
          <w:rtl/>
        </w:rPr>
        <w:t xml:space="preserve">הפרשי </w:t>
      </w:r>
      <w:proofErr w:type="spellStart"/>
      <w:r w:rsidRPr="003F326B">
        <w:rPr>
          <w:rFonts w:ascii="David" w:eastAsia="Calibri" w:hAnsi="David" w:cs="David" w:hint="cs"/>
          <w:sz w:val="24"/>
          <w:szCs w:val="24"/>
          <w:rtl/>
        </w:rPr>
        <w:t>הגימלה</w:t>
      </w:r>
      <w:proofErr w:type="spellEnd"/>
      <w:r w:rsidRPr="003F326B">
        <w:rPr>
          <w:rFonts w:ascii="David" w:eastAsia="Calibri" w:hAnsi="David" w:cs="David" w:hint="cs"/>
          <w:sz w:val="24"/>
          <w:szCs w:val="24"/>
          <w:rtl/>
        </w:rPr>
        <w:t xml:space="preserve"> על כל השנים מאז פרישתו, ישוערכו וישולמו לו לפי המשכורות הקובעות במועד תשלום ההפרשים.</w:t>
      </w: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 xml:space="preserve">בית הדין הנכבד מתבקש לקבוע כי על הטיפול הרשלני והממושך בזכויותיו של התובע </w:t>
      </w:r>
      <w:proofErr w:type="spellStart"/>
      <w:r>
        <w:rPr>
          <w:rFonts w:ascii="David" w:hAnsi="David" w:cs="David" w:hint="cs"/>
          <w:sz w:val="24"/>
          <w:szCs w:val="24"/>
          <w:rtl/>
        </w:rPr>
        <w:t>לגימלה</w:t>
      </w:r>
      <w:proofErr w:type="spellEnd"/>
      <w:r>
        <w:rPr>
          <w:rFonts w:ascii="David" w:hAnsi="David" w:cs="David" w:hint="cs"/>
          <w:sz w:val="24"/>
          <w:szCs w:val="24"/>
          <w:rtl/>
        </w:rPr>
        <w:t xml:space="preserve"> ישולם לו פיצוי בשיעור של 150,000 ₪.</w:t>
      </w:r>
    </w:p>
    <w:p w14:paraId="0CB36876" w14:textId="72F353F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r w:rsidR="008E0000">
        <w:rPr>
          <w:rFonts w:ascii="David" w:hAnsi="David" w:cs="David" w:hint="cs"/>
          <w:sz w:val="24"/>
          <w:szCs w:val="24"/>
          <w:rtl/>
        </w:rPr>
        <w:t xml:space="preserve"> של הליך זה ושל הליך הערעור בבית הדין הארצי</w:t>
      </w:r>
      <w:r>
        <w:rPr>
          <w:rFonts w:ascii="David" w:hAnsi="David" w:cs="David" w:hint="cs"/>
          <w:sz w:val="24"/>
          <w:szCs w:val="24"/>
          <w:rtl/>
        </w:rPr>
        <w:t>.</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199A274D" w:rsidR="00B02EB3" w:rsidRPr="00F90EBA" w:rsidRDefault="00B02EB3" w:rsidP="00B02EB3">
      <w:pPr>
        <w:spacing w:after="0" w:line="360" w:lineRule="auto"/>
        <w:jc w:val="both"/>
        <w:rPr>
          <w:rtl/>
        </w:rPr>
      </w:pPr>
      <w:r>
        <w:rPr>
          <w:noProof/>
          <w:rtl/>
          <w:lang w:val="he-IL"/>
        </w:rPr>
        <mc:AlternateContent>
          <mc:Choice Requires="wps">
            <w:drawing>
              <wp:anchor distT="0" distB="0" distL="114300" distR="114300" simplePos="0" relativeHeight="251660288" behindDoc="0" locked="0" layoutInCell="1" allowOverlap="1" wp14:anchorId="56FCBF84" wp14:editId="3E22C099">
                <wp:simplePos x="0" y="0"/>
                <wp:positionH relativeFrom="column">
                  <wp:posOffset>356235</wp:posOffset>
                </wp:positionH>
                <wp:positionV relativeFrom="paragraph">
                  <wp:posOffset>177165</wp:posOffset>
                </wp:positionV>
                <wp:extent cx="1417955" cy="0"/>
                <wp:effectExtent l="0" t="0" r="0" b="0"/>
                <wp:wrapNone/>
                <wp:docPr id="1" name="מחבר ישר 1"/>
                <wp:cNvGraphicFramePr/>
                <a:graphic xmlns:a="http://schemas.openxmlformats.org/drawingml/2006/main">
                  <a:graphicData uri="http://schemas.microsoft.com/office/word/2010/wordprocessingShape">
                    <wps:wsp>
                      <wps:cNvCnPr/>
                      <wps:spPr>
                        <a:xfrm>
                          <a:off x="0" y="0"/>
                          <a:ext cx="14179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8903D" id="מחבר ישר 1"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" strokecolor="#4579b8 [3044]"/>
            </w:pict>
          </mc:Fallback>
        </mc:AlternateConten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t xml:space="preserve">עו"ד יעקב </w:t>
      </w:r>
      <w:proofErr w:type="spellStart"/>
      <w:r w:rsidRPr="00D641D5">
        <w:rPr>
          <w:rFonts w:ascii="David" w:hAnsi="David" w:cs="David"/>
          <w:b/>
          <w:bCs/>
          <w:rtl/>
        </w:rPr>
        <w:t>חסדאי</w:t>
      </w:r>
      <w:proofErr w:type="spellEnd"/>
    </w:p>
    <w:p w14:paraId="273432C8" w14:textId="30C91C3E" w:rsidR="009B5E2F" w:rsidRPr="00D641D5" w:rsidRDefault="009B5E2F" w:rsidP="00D641D5">
      <w:pPr>
        <w:pStyle w:val="a3"/>
        <w:ind w:left="6120"/>
        <w:rPr>
          <w:rFonts w:ascii="David" w:hAnsi="David" w:cs="David"/>
          <w:b/>
          <w:bCs/>
          <w:rtl/>
        </w:rPr>
      </w:pPr>
      <w:r w:rsidRPr="00D641D5">
        <w:rPr>
          <w:rFonts w:ascii="David" w:hAnsi="David" w:cs="David"/>
          <w:b/>
          <w:bCs/>
          <w:rtl/>
        </w:rPr>
        <w:t>ב"כ התובע</w:t>
      </w:r>
    </w:p>
    <w:sectPr w:rsidR="009B5E2F" w:rsidRPr="00D641D5" w:rsidSect="004B773C">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7FCD1" w14:textId="77777777" w:rsidR="00FC6662" w:rsidRDefault="00FC6662" w:rsidP="00F25091">
      <w:pPr>
        <w:spacing w:after="0" w:line="240" w:lineRule="auto"/>
      </w:pPr>
      <w:r>
        <w:separator/>
      </w:r>
    </w:p>
  </w:endnote>
  <w:endnote w:type="continuationSeparator" w:id="0">
    <w:p w14:paraId="122AEE43" w14:textId="77777777" w:rsidR="00FC6662" w:rsidRDefault="00FC6662"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EndPr/>
    <w:sdtContent>
      <w:p w14:paraId="7297BB3B" w14:textId="306D7CAD" w:rsidR="00F25091" w:rsidRDefault="00F25091">
        <w:pPr>
          <w:pStyle w:val="a6"/>
          <w:jc w:val="center"/>
        </w:pPr>
        <w:r>
          <w:fldChar w:fldCharType="begin"/>
        </w:r>
        <w:r>
          <w:instrText>PAGE   \* MERGEFORMAT</w:instrText>
        </w:r>
        <w:r>
          <w:fldChar w:fldCharType="separate"/>
        </w:r>
        <w:r>
          <w:rPr>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0EE56" w14:textId="77777777" w:rsidR="00FC6662" w:rsidRDefault="00FC6662" w:rsidP="00F25091">
      <w:pPr>
        <w:spacing w:after="0" w:line="240" w:lineRule="auto"/>
      </w:pPr>
      <w:r>
        <w:separator/>
      </w:r>
    </w:p>
  </w:footnote>
  <w:footnote w:type="continuationSeparator" w:id="0">
    <w:p w14:paraId="61004643" w14:textId="77777777" w:rsidR="00FC6662" w:rsidRDefault="00FC6662"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81BA3"/>
    <w:multiLevelType w:val="hybridMultilevel"/>
    <w:tmpl w:val="CB109D00"/>
    <w:lvl w:ilvl="0" w:tplc="BC686248">
      <w:start w:val="1"/>
      <w:numFmt w:val="decimal"/>
      <w:lvlText w:val="%1."/>
      <w:lvlJc w:val="left"/>
      <w:pPr>
        <w:ind w:left="1153" w:hanging="360"/>
      </w:pPr>
      <w:rPr>
        <w:rFonts w:hint="default"/>
      </w:rPr>
    </w:lvl>
    <w:lvl w:ilvl="1" w:tplc="04090019" w:tentative="1">
      <w:start w:val="1"/>
      <w:numFmt w:val="lowerLetter"/>
      <w:lvlText w:val="%2."/>
      <w:lvlJc w:val="left"/>
      <w:pPr>
        <w:ind w:left="1873" w:hanging="360"/>
      </w:pPr>
    </w:lvl>
    <w:lvl w:ilvl="2" w:tplc="0409001B" w:tentative="1">
      <w:start w:val="1"/>
      <w:numFmt w:val="lowerRoman"/>
      <w:lvlText w:val="%3."/>
      <w:lvlJc w:val="right"/>
      <w:pPr>
        <w:ind w:left="2593" w:hanging="180"/>
      </w:pPr>
    </w:lvl>
    <w:lvl w:ilvl="3" w:tplc="0409000F" w:tentative="1">
      <w:start w:val="1"/>
      <w:numFmt w:val="decimal"/>
      <w:lvlText w:val="%4."/>
      <w:lvlJc w:val="left"/>
      <w:pPr>
        <w:ind w:left="3313" w:hanging="360"/>
      </w:pPr>
    </w:lvl>
    <w:lvl w:ilvl="4" w:tplc="04090019" w:tentative="1">
      <w:start w:val="1"/>
      <w:numFmt w:val="lowerLetter"/>
      <w:lvlText w:val="%5."/>
      <w:lvlJc w:val="left"/>
      <w:pPr>
        <w:ind w:left="4033" w:hanging="360"/>
      </w:pPr>
    </w:lvl>
    <w:lvl w:ilvl="5" w:tplc="0409001B" w:tentative="1">
      <w:start w:val="1"/>
      <w:numFmt w:val="lowerRoman"/>
      <w:lvlText w:val="%6."/>
      <w:lvlJc w:val="right"/>
      <w:pPr>
        <w:ind w:left="4753" w:hanging="180"/>
      </w:pPr>
    </w:lvl>
    <w:lvl w:ilvl="6" w:tplc="0409000F" w:tentative="1">
      <w:start w:val="1"/>
      <w:numFmt w:val="decimal"/>
      <w:lvlText w:val="%7."/>
      <w:lvlJc w:val="left"/>
      <w:pPr>
        <w:ind w:left="5473" w:hanging="360"/>
      </w:pPr>
    </w:lvl>
    <w:lvl w:ilvl="7" w:tplc="04090019" w:tentative="1">
      <w:start w:val="1"/>
      <w:numFmt w:val="lowerLetter"/>
      <w:lvlText w:val="%8."/>
      <w:lvlJc w:val="left"/>
      <w:pPr>
        <w:ind w:left="6193" w:hanging="360"/>
      </w:pPr>
    </w:lvl>
    <w:lvl w:ilvl="8" w:tplc="0409001B" w:tentative="1">
      <w:start w:val="1"/>
      <w:numFmt w:val="lowerRoman"/>
      <w:lvlText w:val="%9."/>
      <w:lvlJc w:val="right"/>
      <w:pPr>
        <w:ind w:left="6913" w:hanging="180"/>
      </w:pPr>
    </w:lvl>
  </w:abstractNum>
  <w:abstractNum w:abstractNumId="4"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6"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7" w15:restartNumberingAfterBreak="0">
    <w:nsid w:val="5ECA3B96"/>
    <w:multiLevelType w:val="hybridMultilevel"/>
    <w:tmpl w:val="350C6E50"/>
    <w:lvl w:ilvl="0" w:tplc="60946CAC">
      <w:start w:val="1"/>
      <w:numFmt w:val="hebrew1"/>
      <w:lvlText w:val="%1."/>
      <w:lvlJc w:val="left"/>
      <w:pPr>
        <w:ind w:left="804" w:hanging="360"/>
      </w:pPr>
      <w:rPr>
        <w:rFonts w:hint="default"/>
        <w:b/>
        <w:bCs w:val="0"/>
        <w:u w:val="none"/>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9"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0"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16cid:durableId="1287007773">
    <w:abstractNumId w:val="1"/>
  </w:num>
  <w:num w:numId="2" w16cid:durableId="698776818">
    <w:abstractNumId w:val="4"/>
  </w:num>
  <w:num w:numId="3" w16cid:durableId="457263445">
    <w:abstractNumId w:val="2"/>
  </w:num>
  <w:num w:numId="4" w16cid:durableId="1500923751">
    <w:abstractNumId w:val="10"/>
  </w:num>
  <w:num w:numId="5" w16cid:durableId="1302343384">
    <w:abstractNumId w:val="9"/>
  </w:num>
  <w:num w:numId="6" w16cid:durableId="276833019">
    <w:abstractNumId w:val="0"/>
  </w:num>
  <w:num w:numId="7" w16cid:durableId="167135982">
    <w:abstractNumId w:val="8"/>
  </w:num>
  <w:num w:numId="8" w16cid:durableId="320238276">
    <w:abstractNumId w:val="6"/>
  </w:num>
  <w:num w:numId="9" w16cid:durableId="1582177777">
    <w:abstractNumId w:val="5"/>
  </w:num>
  <w:num w:numId="10" w16cid:durableId="633560686">
    <w:abstractNumId w:val="7"/>
  </w:num>
  <w:num w:numId="11" w16cid:durableId="4431177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שמעון">
    <w15:presenceInfo w15:providerId="None" w15:userId="שמעו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D3E"/>
    <w:rsid w:val="0000650B"/>
    <w:rsid w:val="00011138"/>
    <w:rsid w:val="00012508"/>
    <w:rsid w:val="00013A7A"/>
    <w:rsid w:val="0003627F"/>
    <w:rsid w:val="00036485"/>
    <w:rsid w:val="000531B6"/>
    <w:rsid w:val="000C73E1"/>
    <w:rsid w:val="000E583A"/>
    <w:rsid w:val="000E7391"/>
    <w:rsid w:val="000F4B53"/>
    <w:rsid w:val="000F4D9F"/>
    <w:rsid w:val="00104DAA"/>
    <w:rsid w:val="0011087B"/>
    <w:rsid w:val="00112E04"/>
    <w:rsid w:val="0014026F"/>
    <w:rsid w:val="0014718A"/>
    <w:rsid w:val="00165ACF"/>
    <w:rsid w:val="001A1C3A"/>
    <w:rsid w:val="001B0264"/>
    <w:rsid w:val="001C58CA"/>
    <w:rsid w:val="00202AA5"/>
    <w:rsid w:val="00205B1E"/>
    <w:rsid w:val="00225E70"/>
    <w:rsid w:val="00230A36"/>
    <w:rsid w:val="00232912"/>
    <w:rsid w:val="00241362"/>
    <w:rsid w:val="002443EF"/>
    <w:rsid w:val="00244EE7"/>
    <w:rsid w:val="002A156A"/>
    <w:rsid w:val="002B254C"/>
    <w:rsid w:val="002D2EAB"/>
    <w:rsid w:val="002D73C3"/>
    <w:rsid w:val="00311F0C"/>
    <w:rsid w:val="00342DE6"/>
    <w:rsid w:val="00352AF4"/>
    <w:rsid w:val="00355269"/>
    <w:rsid w:val="00364350"/>
    <w:rsid w:val="0037502D"/>
    <w:rsid w:val="003879CA"/>
    <w:rsid w:val="003F326B"/>
    <w:rsid w:val="00403FC1"/>
    <w:rsid w:val="00421C83"/>
    <w:rsid w:val="00437C1F"/>
    <w:rsid w:val="00440070"/>
    <w:rsid w:val="00443EA4"/>
    <w:rsid w:val="0044749B"/>
    <w:rsid w:val="004572B5"/>
    <w:rsid w:val="0047742B"/>
    <w:rsid w:val="0049088C"/>
    <w:rsid w:val="00491703"/>
    <w:rsid w:val="004B773C"/>
    <w:rsid w:val="004B7D68"/>
    <w:rsid w:val="004F210A"/>
    <w:rsid w:val="004F4AEB"/>
    <w:rsid w:val="0050464F"/>
    <w:rsid w:val="00512CA9"/>
    <w:rsid w:val="005244BC"/>
    <w:rsid w:val="005378D5"/>
    <w:rsid w:val="00540259"/>
    <w:rsid w:val="00543A4E"/>
    <w:rsid w:val="005454E0"/>
    <w:rsid w:val="00556497"/>
    <w:rsid w:val="0056273E"/>
    <w:rsid w:val="0057606C"/>
    <w:rsid w:val="005A3B35"/>
    <w:rsid w:val="005A74FE"/>
    <w:rsid w:val="005D2E5A"/>
    <w:rsid w:val="00606CFF"/>
    <w:rsid w:val="00622E60"/>
    <w:rsid w:val="00623714"/>
    <w:rsid w:val="006428F9"/>
    <w:rsid w:val="006607BD"/>
    <w:rsid w:val="0068674C"/>
    <w:rsid w:val="006944C1"/>
    <w:rsid w:val="006A17A3"/>
    <w:rsid w:val="006A4DE7"/>
    <w:rsid w:val="006C1520"/>
    <w:rsid w:val="006C7DA4"/>
    <w:rsid w:val="006F6B77"/>
    <w:rsid w:val="007074DC"/>
    <w:rsid w:val="00712427"/>
    <w:rsid w:val="0073695C"/>
    <w:rsid w:val="00762786"/>
    <w:rsid w:val="00772B0B"/>
    <w:rsid w:val="00784266"/>
    <w:rsid w:val="007A68E1"/>
    <w:rsid w:val="007B5E7F"/>
    <w:rsid w:val="007C4CCD"/>
    <w:rsid w:val="007D24DF"/>
    <w:rsid w:val="0083456A"/>
    <w:rsid w:val="00842FF7"/>
    <w:rsid w:val="00862D33"/>
    <w:rsid w:val="008D2398"/>
    <w:rsid w:val="008E0000"/>
    <w:rsid w:val="008E35F0"/>
    <w:rsid w:val="008E6DCD"/>
    <w:rsid w:val="00914B97"/>
    <w:rsid w:val="00952739"/>
    <w:rsid w:val="009650D6"/>
    <w:rsid w:val="009925D4"/>
    <w:rsid w:val="009A76F7"/>
    <w:rsid w:val="009B4EE2"/>
    <w:rsid w:val="009B5E2F"/>
    <w:rsid w:val="009C6F2F"/>
    <w:rsid w:val="009D7FA3"/>
    <w:rsid w:val="009E3BD7"/>
    <w:rsid w:val="00A011F9"/>
    <w:rsid w:val="00A050F5"/>
    <w:rsid w:val="00A36282"/>
    <w:rsid w:val="00A55908"/>
    <w:rsid w:val="00A619F7"/>
    <w:rsid w:val="00A7499F"/>
    <w:rsid w:val="00A90F4D"/>
    <w:rsid w:val="00A926C3"/>
    <w:rsid w:val="00AA18CB"/>
    <w:rsid w:val="00AD625D"/>
    <w:rsid w:val="00AD7D3E"/>
    <w:rsid w:val="00AF16B8"/>
    <w:rsid w:val="00B02EB3"/>
    <w:rsid w:val="00B1404C"/>
    <w:rsid w:val="00B42591"/>
    <w:rsid w:val="00B51C7F"/>
    <w:rsid w:val="00B543C0"/>
    <w:rsid w:val="00B619A0"/>
    <w:rsid w:val="00B86F1E"/>
    <w:rsid w:val="00BA0193"/>
    <w:rsid w:val="00BB259E"/>
    <w:rsid w:val="00BD63EF"/>
    <w:rsid w:val="00BD79B1"/>
    <w:rsid w:val="00BE62B9"/>
    <w:rsid w:val="00BF4CD5"/>
    <w:rsid w:val="00C20DA4"/>
    <w:rsid w:val="00C43F8F"/>
    <w:rsid w:val="00C47888"/>
    <w:rsid w:val="00C602FF"/>
    <w:rsid w:val="00C6526E"/>
    <w:rsid w:val="00C80962"/>
    <w:rsid w:val="00C87293"/>
    <w:rsid w:val="00CA4CF5"/>
    <w:rsid w:val="00CB3C5A"/>
    <w:rsid w:val="00CC6794"/>
    <w:rsid w:val="00CC7AFA"/>
    <w:rsid w:val="00CF372B"/>
    <w:rsid w:val="00D05926"/>
    <w:rsid w:val="00D20088"/>
    <w:rsid w:val="00D529EC"/>
    <w:rsid w:val="00D53698"/>
    <w:rsid w:val="00D641D5"/>
    <w:rsid w:val="00D72ED9"/>
    <w:rsid w:val="00D849F8"/>
    <w:rsid w:val="00D94ED0"/>
    <w:rsid w:val="00DA0904"/>
    <w:rsid w:val="00DB72EE"/>
    <w:rsid w:val="00E035B9"/>
    <w:rsid w:val="00E1676A"/>
    <w:rsid w:val="00E26987"/>
    <w:rsid w:val="00E4461E"/>
    <w:rsid w:val="00E46E88"/>
    <w:rsid w:val="00E60F25"/>
    <w:rsid w:val="00E75DAD"/>
    <w:rsid w:val="00E80247"/>
    <w:rsid w:val="00E84755"/>
    <w:rsid w:val="00E90C8C"/>
    <w:rsid w:val="00E91402"/>
    <w:rsid w:val="00EA16BC"/>
    <w:rsid w:val="00EB1AF8"/>
    <w:rsid w:val="00EB2DFE"/>
    <w:rsid w:val="00ED42CC"/>
    <w:rsid w:val="00EE6660"/>
    <w:rsid w:val="00EF6047"/>
    <w:rsid w:val="00F21892"/>
    <w:rsid w:val="00F25091"/>
    <w:rsid w:val="00F258C4"/>
    <w:rsid w:val="00F30B9C"/>
    <w:rsid w:val="00F30D01"/>
    <w:rsid w:val="00F32277"/>
    <w:rsid w:val="00F42345"/>
    <w:rsid w:val="00F51C60"/>
    <w:rsid w:val="00F8130E"/>
    <w:rsid w:val="00F87ACA"/>
    <w:rsid w:val="00F90EBA"/>
    <w:rsid w:val="00FB67D0"/>
    <w:rsid w:val="00FC6662"/>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1C784"/>
  <w15:chartTrackingRefBased/>
  <w15:docId w15:val="{2D143C6F-1E0D-404C-8753-D4A9E0EE7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B4259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 w:type="character" w:customStyle="1" w:styleId="10">
    <w:name w:val="כותרת 1 תו"/>
    <w:basedOn w:val="a0"/>
    <w:link w:val="1"/>
    <w:uiPriority w:val="9"/>
    <w:rsid w:val="00B42591"/>
    <w:rPr>
      <w:rFonts w:asciiTheme="majorHAnsi" w:eastAsiaTheme="majorEastAsia" w:hAnsiTheme="majorHAnsi" w:cstheme="majorBidi"/>
      <w:color w:val="365F91" w:themeColor="accent1" w:themeShade="BF"/>
      <w:sz w:val="32"/>
      <w:szCs w:val="32"/>
    </w:rPr>
  </w:style>
  <w:style w:type="paragraph" w:styleId="a8">
    <w:name w:val="Revision"/>
    <w:hidden/>
    <w:uiPriority w:val="99"/>
    <w:semiHidden/>
    <w:rsid w:val="00C478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hisdai@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1276</TotalTime>
  <Pages>6</Pages>
  <Words>2046</Words>
  <Characters>10231</Characters>
  <Application>Microsoft Office Word</Application>
  <DocSecurity>0</DocSecurity>
  <Lines>85</Lines>
  <Paragraphs>24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4</cp:revision>
  <cp:lastPrinted>2022-05-26T13:09:00Z</cp:lastPrinted>
  <dcterms:created xsi:type="dcterms:W3CDTF">2022-05-26T16:00:00Z</dcterms:created>
  <dcterms:modified xsi:type="dcterms:W3CDTF">2022-05-30T09:00:00Z</dcterms:modified>
</cp:coreProperties>
</file>